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0E3DDA" w:rsidRPr="005C7921" w14:paraId="52B8577C" w14:textId="77777777" w:rsidTr="216FB3C1">
        <w:tc>
          <w:tcPr>
            <w:tcW w:w="1671" w:type="pct"/>
            <w:vAlign w:val="center"/>
          </w:tcPr>
          <w:p w14:paraId="654D995C" w14:textId="74530F62" w:rsidR="000E3DDA" w:rsidRPr="005E6C56" w:rsidRDefault="000E3DDA" w:rsidP="000E3DDA">
            <w:pPr>
              <w:pStyle w:val="Heading1"/>
              <w:rPr>
                <w:rFonts w:asciiTheme="minorHAnsi" w:hAnsiTheme="minorHAnsi"/>
                <w:color w:val="00558C"/>
                <w:sz w:val="32"/>
                <w:szCs w:val="32"/>
              </w:rPr>
            </w:pPr>
            <w:r w:rsidRPr="005E6C56">
              <w:rPr>
                <w:rFonts w:asciiTheme="minorHAnsi" w:hAnsiTheme="minorHAnsi"/>
                <w:color w:val="00558C"/>
                <w:sz w:val="32"/>
                <w:szCs w:val="32"/>
              </w:rPr>
              <w:t>IALA COUNCIL</w:t>
            </w:r>
          </w:p>
          <w:p w14:paraId="6D013D94" w14:textId="4512F50D" w:rsidR="000E3DDA" w:rsidRPr="00405FBF" w:rsidRDefault="00425F23" w:rsidP="002F7AD4">
            <w:pPr>
              <w:rPr>
                <w:rFonts w:asciiTheme="minorHAnsi" w:hAnsiTheme="minorHAnsi"/>
                <w:b/>
                <w:sz w:val="24"/>
              </w:rPr>
            </w:pPr>
            <w:r w:rsidRPr="00425F23">
              <w:rPr>
                <w:rFonts w:asciiTheme="minorHAnsi" w:hAnsiTheme="minorHAnsi"/>
                <w:b/>
                <w:color w:val="00558C"/>
                <w:sz w:val="32"/>
                <w:szCs w:val="32"/>
              </w:rPr>
              <w:t>7</w:t>
            </w:r>
            <w:r w:rsidR="00AF3758">
              <w:rPr>
                <w:rFonts w:asciiTheme="minorHAnsi" w:hAnsiTheme="minorHAnsi" w:hint="eastAsia"/>
                <w:b/>
                <w:color w:val="00558C"/>
                <w:sz w:val="32"/>
                <w:szCs w:val="32"/>
                <w:lang w:eastAsia="ja-JP"/>
              </w:rPr>
              <w:t>6</w:t>
            </w:r>
            <w:r w:rsidR="00300A45" w:rsidRPr="00300A45">
              <w:rPr>
                <w:rFonts w:asciiTheme="minorHAnsi" w:hAnsiTheme="minorHAnsi"/>
                <w:b/>
                <w:color w:val="00558C"/>
                <w:sz w:val="32"/>
                <w:szCs w:val="32"/>
                <w:vertAlign w:val="superscript"/>
              </w:rPr>
              <w:t>th</w:t>
            </w:r>
            <w:r w:rsidR="00B205A9">
              <w:rPr>
                <w:rFonts w:asciiTheme="minorHAnsi" w:hAnsiTheme="minorHAnsi"/>
                <w:b/>
                <w:color w:val="00558C"/>
                <w:sz w:val="32"/>
                <w:szCs w:val="32"/>
              </w:rPr>
              <w:t xml:space="preserve"> </w:t>
            </w:r>
            <w:r w:rsidR="000E3DDA" w:rsidRPr="005E6C56">
              <w:rPr>
                <w:rFonts w:asciiTheme="minorHAnsi" w:hAnsiTheme="minorHAnsi"/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7F09BA45" w14:textId="49CEE0F1" w:rsidR="000E3DDA" w:rsidRPr="003018D1" w:rsidRDefault="000E3DDA" w:rsidP="000E3DDA">
            <w:pPr>
              <w:pStyle w:val="Heading1"/>
              <w:jc w:val="center"/>
              <w:rPr>
                <w:rFonts w:asciiTheme="minorHAnsi" w:hAnsiTheme="minorHAnsi"/>
                <w:color w:val="00558C"/>
                <w:lang w:val="es-ES"/>
              </w:rPr>
            </w:pPr>
            <w:r>
              <w:rPr>
                <w:noProof/>
              </w:rPr>
              <w:drawing>
                <wp:inline distT="0" distB="0" distL="0" distR="0" wp14:anchorId="209855E5" wp14:editId="4F5D0679">
                  <wp:extent cx="1589164" cy="1123454"/>
                  <wp:effectExtent l="0" t="0" r="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4" w:type="pct"/>
            <w:vAlign w:val="center"/>
          </w:tcPr>
          <w:p w14:paraId="63A44AD4" w14:textId="3C1F857F" w:rsidR="000E3DDA" w:rsidRPr="006304F2" w:rsidRDefault="00AF3758" w:rsidP="000E3DDA">
            <w:pPr>
              <w:pStyle w:val="Heading1"/>
              <w:jc w:val="right"/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</w:pPr>
            <w:r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>12</w:t>
            </w:r>
            <w:r w:rsidR="00837581"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 xml:space="preserve"> –</w:t>
            </w:r>
            <w:r w:rsidR="00425F23"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 xml:space="preserve"> </w:t>
            </w:r>
            <w:r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>16</w:t>
            </w:r>
            <w:r w:rsidR="00837581"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 xml:space="preserve"> </w:t>
            </w:r>
            <w:r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>December</w:t>
            </w:r>
            <w:r w:rsidR="00837581"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 xml:space="preserve"> </w:t>
            </w:r>
            <w:r w:rsidR="00BD51F8"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>20</w:t>
            </w:r>
            <w:r w:rsidR="00E6702F"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>2</w:t>
            </w:r>
            <w:r w:rsidR="00837581" w:rsidRPr="006304F2"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>2</w:t>
            </w:r>
          </w:p>
          <w:p w14:paraId="16309B19" w14:textId="63EDDE45" w:rsidR="008B1CEB" w:rsidRPr="006304F2" w:rsidRDefault="00AF3758" w:rsidP="00AF3758">
            <w:pPr>
              <w:wordWrap w:val="0"/>
              <w:jc w:val="right"/>
              <w:rPr>
                <w:rFonts w:asciiTheme="minorHAnsi" w:hAnsiTheme="minorHAnsi"/>
                <w:b/>
                <w:color w:val="00558C"/>
                <w:sz w:val="28"/>
                <w:szCs w:val="28"/>
                <w:lang w:val="da-DK" w:eastAsia="ja-JP"/>
              </w:rPr>
            </w:pPr>
            <w:r w:rsidRPr="006304F2">
              <w:rPr>
                <w:rFonts w:asciiTheme="minorHAnsi" w:hAnsiTheme="minorHAnsi"/>
                <w:b/>
                <w:color w:val="00558C"/>
                <w:sz w:val="28"/>
                <w:szCs w:val="28"/>
                <w:lang w:val="da-DK" w:eastAsia="ja-JP"/>
              </w:rPr>
              <w:t>Rio de Janeiro</w:t>
            </w:r>
          </w:p>
          <w:p w14:paraId="588DCB2D" w14:textId="1863B876" w:rsidR="00837581" w:rsidRPr="006304F2" w:rsidRDefault="00AF3758" w:rsidP="008B196E">
            <w:pPr>
              <w:jc w:val="right"/>
              <w:rPr>
                <w:rFonts w:asciiTheme="minorHAnsi" w:hAnsiTheme="minorHAnsi"/>
                <w:b/>
                <w:color w:val="00558C"/>
                <w:sz w:val="28"/>
                <w:szCs w:val="28"/>
                <w:lang w:val="da-DK" w:eastAsia="ja-JP"/>
              </w:rPr>
            </w:pPr>
            <w:r w:rsidRPr="006304F2">
              <w:rPr>
                <w:rFonts w:asciiTheme="minorHAnsi" w:hAnsiTheme="minorHAnsi"/>
                <w:b/>
                <w:color w:val="00558C"/>
                <w:sz w:val="28"/>
                <w:szCs w:val="28"/>
                <w:lang w:val="da-DK" w:eastAsia="ja-JP"/>
              </w:rPr>
              <w:t>Brazil</w:t>
            </w:r>
          </w:p>
        </w:tc>
      </w:tr>
    </w:tbl>
    <w:p w14:paraId="5ED67997" w14:textId="77777777" w:rsidR="000E3DDA" w:rsidRPr="006304F2" w:rsidRDefault="000E3DDA" w:rsidP="00402BD0">
      <w:pPr>
        <w:rPr>
          <w:rFonts w:ascii="Arial" w:hAnsi="Arial" w:cs="Arial"/>
          <w:sz w:val="24"/>
          <w:szCs w:val="24"/>
          <w:lang w:val="da-DK"/>
        </w:rPr>
      </w:pPr>
    </w:p>
    <w:p w14:paraId="26CBFB53" w14:textId="77777777" w:rsidR="00074706" w:rsidRDefault="00074706" w:rsidP="00074706">
      <w:pPr>
        <w:pStyle w:val="Heading2"/>
        <w:rPr>
          <w:lang w:val="es-ES"/>
        </w:rPr>
      </w:pPr>
    </w:p>
    <w:p w14:paraId="7A75759E" w14:textId="14B786AE" w:rsidR="00074706" w:rsidRPr="00BC0FAC" w:rsidRDefault="00AF3758" w:rsidP="00BC0FAC">
      <w:pPr>
        <w:pStyle w:val="Heading1"/>
        <w:keepNext w:val="0"/>
        <w:spacing w:after="120"/>
        <w:jc w:val="both"/>
        <w:rPr>
          <w:rFonts w:asciiTheme="minorHAnsi" w:hAnsiTheme="minorHAnsi" w:cs="Arial"/>
          <w:bCs w:val="0"/>
          <w:color w:val="1F497D" w:themeColor="text2"/>
        </w:rPr>
      </w:pPr>
      <w:r>
        <w:rPr>
          <w:rFonts w:asciiTheme="minorHAnsi" w:hAnsiTheme="minorHAnsi" w:cs="Arial"/>
          <w:bCs w:val="0"/>
          <w:color w:val="1F497D" w:themeColor="text2"/>
        </w:rPr>
        <w:t>10</w:t>
      </w:r>
      <w:r w:rsidR="00074706" w:rsidRPr="00BC0FAC">
        <w:rPr>
          <w:rFonts w:asciiTheme="minorHAnsi" w:hAnsiTheme="minorHAnsi" w:cs="Arial"/>
          <w:bCs w:val="0"/>
          <w:color w:val="1F497D" w:themeColor="text2"/>
        </w:rPr>
        <w:t xml:space="preserve"> – </w:t>
      </w:r>
      <w:r w:rsidRPr="00AF3758">
        <w:rPr>
          <w:rFonts w:asciiTheme="minorHAnsi" w:hAnsiTheme="minorHAnsi" w:cs="Arial"/>
          <w:bCs w:val="0"/>
          <w:caps/>
          <w:color w:val="1F497D" w:themeColor="text2"/>
        </w:rPr>
        <w:t>technical activities</w:t>
      </w:r>
    </w:p>
    <w:p w14:paraId="072E1FC5" w14:textId="54C657FD" w:rsidR="00074706" w:rsidRPr="006D6EC1" w:rsidRDefault="00AF3758" w:rsidP="006D6EC1">
      <w:pPr>
        <w:pStyle w:val="Heading2"/>
        <w:keepNext w:val="0"/>
        <w:spacing w:after="120"/>
        <w:jc w:val="right"/>
        <w:rPr>
          <w:rFonts w:asciiTheme="minorHAnsi" w:hAnsiTheme="minorHAnsi" w:cs="Arial"/>
          <w:bCs w:val="0"/>
          <w:i/>
          <w:color w:val="1F497D" w:themeColor="text2"/>
        </w:rPr>
      </w:pPr>
      <w:r>
        <w:rPr>
          <w:rFonts w:asciiTheme="minorHAnsi" w:hAnsiTheme="minorHAnsi" w:cs="Arial"/>
          <w:bCs w:val="0"/>
          <w:i/>
          <w:color w:val="1F497D" w:themeColor="text2"/>
        </w:rPr>
        <w:t>10</w:t>
      </w:r>
      <w:r w:rsidR="00074706" w:rsidRPr="006D6EC1">
        <w:rPr>
          <w:rFonts w:asciiTheme="minorHAnsi" w:hAnsiTheme="minorHAnsi" w:cs="Arial"/>
          <w:bCs w:val="0"/>
          <w:i/>
          <w:color w:val="1F497D" w:themeColor="text2"/>
        </w:rPr>
        <w:t>.</w:t>
      </w:r>
      <w:r>
        <w:rPr>
          <w:rFonts w:asciiTheme="minorHAnsi" w:hAnsiTheme="minorHAnsi" w:cs="Arial"/>
          <w:bCs w:val="0"/>
          <w:i/>
          <w:color w:val="1F497D" w:themeColor="text2"/>
        </w:rPr>
        <w:t>6</w:t>
      </w:r>
      <w:r w:rsidR="00074706" w:rsidRPr="006D6EC1">
        <w:rPr>
          <w:rFonts w:asciiTheme="minorHAnsi" w:hAnsiTheme="minorHAnsi" w:cs="Arial"/>
          <w:bCs w:val="0"/>
          <w:i/>
          <w:color w:val="1F497D" w:themeColor="text2"/>
        </w:rPr>
        <w:t xml:space="preserve"> – </w:t>
      </w:r>
      <w:r>
        <w:rPr>
          <w:rFonts w:asciiTheme="minorHAnsi" w:hAnsiTheme="minorHAnsi" w:cs="Arial"/>
          <w:bCs w:val="0"/>
          <w:i/>
          <w:color w:val="1F497D" w:themeColor="text2"/>
        </w:rPr>
        <w:t>ENAV</w:t>
      </w:r>
    </w:p>
    <w:p w14:paraId="589725AB" w14:textId="77777777" w:rsidR="005B19AD" w:rsidRDefault="005B19AD" w:rsidP="00316279">
      <w:pPr>
        <w:spacing w:beforeLines="60" w:before="144"/>
        <w:jc w:val="both"/>
        <w:rPr>
          <w:rFonts w:asciiTheme="minorHAnsi" w:hAnsiTheme="minorHAnsi"/>
          <w:color w:val="00558C"/>
          <w:sz w:val="24"/>
          <w:szCs w:val="24"/>
          <w:u w:val="single"/>
        </w:rPr>
      </w:pPr>
    </w:p>
    <w:p w14:paraId="0F85754D" w14:textId="208DC909" w:rsidR="00074706" w:rsidRPr="003C6CE7" w:rsidRDefault="00FD4F0E" w:rsidP="00316279">
      <w:pPr>
        <w:spacing w:beforeLines="60" w:before="144"/>
        <w:jc w:val="both"/>
        <w:rPr>
          <w:color w:val="00558C"/>
          <w:sz w:val="24"/>
          <w:szCs w:val="24"/>
          <w:u w:val="single"/>
        </w:rPr>
      </w:pPr>
      <w:r>
        <w:rPr>
          <w:rFonts w:asciiTheme="minorHAnsi" w:hAnsiTheme="minorHAnsi"/>
          <w:color w:val="00558C"/>
          <w:sz w:val="24"/>
          <w:szCs w:val="24"/>
          <w:u w:val="single"/>
        </w:rPr>
        <w:t>1</w:t>
      </w:r>
      <w:r w:rsidR="00074706" w:rsidRPr="00316279">
        <w:rPr>
          <w:rFonts w:asciiTheme="minorHAnsi" w:hAnsiTheme="minorHAnsi"/>
          <w:color w:val="00558C"/>
          <w:sz w:val="24"/>
          <w:szCs w:val="24"/>
          <w:u w:val="single"/>
        </w:rPr>
        <w:t>.</w:t>
      </w:r>
      <w:r>
        <w:rPr>
          <w:rFonts w:asciiTheme="minorHAnsi" w:hAnsiTheme="minorHAnsi"/>
          <w:color w:val="00558C"/>
          <w:sz w:val="24"/>
          <w:szCs w:val="24"/>
          <w:u w:val="single"/>
        </w:rPr>
        <w:t>1</w:t>
      </w:r>
      <w:r w:rsidR="00074706" w:rsidRPr="00316279">
        <w:rPr>
          <w:rFonts w:asciiTheme="minorHAnsi" w:hAnsiTheme="minorHAnsi"/>
          <w:color w:val="00558C"/>
          <w:sz w:val="24"/>
          <w:szCs w:val="24"/>
          <w:u w:val="single"/>
        </w:rPr>
        <w:t>.</w:t>
      </w:r>
      <w:r w:rsidR="00896E25">
        <w:rPr>
          <w:rFonts w:asciiTheme="minorHAnsi" w:hAnsiTheme="minorHAnsi"/>
          <w:color w:val="00558C"/>
          <w:sz w:val="24"/>
          <w:szCs w:val="24"/>
          <w:u w:val="single"/>
        </w:rPr>
        <w:t>1</w:t>
      </w:r>
      <w:r w:rsidR="00074706" w:rsidRPr="00316279">
        <w:rPr>
          <w:rFonts w:asciiTheme="minorHAnsi" w:hAnsiTheme="minorHAnsi"/>
          <w:color w:val="00558C"/>
          <w:sz w:val="24"/>
          <w:szCs w:val="24"/>
          <w:u w:val="single"/>
        </w:rPr>
        <w:t xml:space="preserve"> – </w:t>
      </w:r>
      <w:r w:rsidR="00AF3758">
        <w:rPr>
          <w:rFonts w:asciiTheme="minorHAnsi" w:hAnsiTheme="minorHAnsi"/>
          <w:color w:val="00558C"/>
          <w:sz w:val="24"/>
          <w:szCs w:val="24"/>
          <w:u w:val="single"/>
        </w:rPr>
        <w:t>Withdrawal of G</w:t>
      </w:r>
      <w:del w:id="0" w:author="Jaime Alvarez" w:date="2022-09-30T09:38:00Z">
        <w:r w:rsidR="00AF3758" w:rsidDel="005C7921">
          <w:rPr>
            <w:rFonts w:asciiTheme="minorHAnsi" w:hAnsiTheme="minorHAnsi"/>
            <w:color w:val="00558C"/>
            <w:sz w:val="24"/>
            <w:szCs w:val="24"/>
            <w:u w:val="single"/>
          </w:rPr>
          <w:delText xml:space="preserve"> </w:delText>
        </w:r>
      </w:del>
      <w:r w:rsidR="00AF3758">
        <w:rPr>
          <w:rFonts w:asciiTheme="minorHAnsi" w:hAnsiTheme="minorHAnsi"/>
          <w:color w:val="00558C"/>
          <w:sz w:val="24"/>
          <w:szCs w:val="24"/>
          <w:u w:val="single"/>
        </w:rPr>
        <w:t>1139</w:t>
      </w:r>
    </w:p>
    <w:p w14:paraId="0DF1CF50" w14:textId="5767D067" w:rsidR="00074706" w:rsidRPr="00570D87" w:rsidRDefault="00AF3758" w:rsidP="00570D87">
      <w:pPr>
        <w:spacing w:beforeLines="60" w:before="144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Submitted</w:t>
      </w:r>
      <w:r w:rsidR="00074706" w:rsidRPr="00570D87">
        <w:rPr>
          <w:rFonts w:asciiTheme="minorHAnsi" w:hAnsiTheme="minorHAnsi"/>
          <w:sz w:val="22"/>
          <w:szCs w:val="22"/>
        </w:rPr>
        <w:t xml:space="preserve"> by the </w:t>
      </w:r>
      <w:r>
        <w:rPr>
          <w:rFonts w:asciiTheme="minorHAnsi" w:hAnsiTheme="minorHAnsi"/>
          <w:sz w:val="22"/>
          <w:szCs w:val="22"/>
        </w:rPr>
        <w:t>ENAV</w:t>
      </w:r>
    </w:p>
    <w:p w14:paraId="1092F220" w14:textId="7625FF66" w:rsidR="00BC1247" w:rsidRPr="009233E5" w:rsidRDefault="00074706" w:rsidP="009233E5">
      <w:pPr>
        <w:pStyle w:val="Heading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1F497D" w:themeColor="text2"/>
        </w:rPr>
      </w:pPr>
      <w:r w:rsidRPr="00513797">
        <w:rPr>
          <w:rFonts w:asciiTheme="minorHAnsi" w:hAnsiTheme="minorHAnsi" w:cs="Arial"/>
          <w:bCs w:val="0"/>
          <w:color w:val="1F497D" w:themeColor="text2"/>
        </w:rPr>
        <w:t>INTRODUCTION</w:t>
      </w:r>
    </w:p>
    <w:p w14:paraId="5E43D62D" w14:textId="2D4BBC1A" w:rsidR="00F8532B" w:rsidRDefault="00010311" w:rsidP="00D8310C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document </w:t>
      </w:r>
      <w:r w:rsidR="00AF3758">
        <w:rPr>
          <w:rFonts w:asciiTheme="minorHAnsi" w:hAnsiTheme="minorHAnsi"/>
          <w:sz w:val="22"/>
          <w:szCs w:val="22"/>
        </w:rPr>
        <w:t>request</w:t>
      </w:r>
      <w:r w:rsidR="00C22B3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="00AF3758">
        <w:rPr>
          <w:rFonts w:asciiTheme="minorHAnsi" w:hAnsiTheme="minorHAnsi"/>
          <w:sz w:val="22"/>
          <w:szCs w:val="22"/>
        </w:rPr>
        <w:t xml:space="preserve">Council </w:t>
      </w:r>
      <w:r w:rsidR="00431BC2">
        <w:rPr>
          <w:rFonts w:asciiTheme="minorHAnsi" w:hAnsiTheme="minorHAnsi"/>
          <w:sz w:val="22"/>
          <w:szCs w:val="22"/>
        </w:rPr>
        <w:t xml:space="preserve">to withdraw IALA Guideline </w:t>
      </w:r>
      <w:del w:id="1" w:author="Jaime Alvarez" w:date="2022-09-30T09:38:00Z">
        <w:r w:rsidR="00431BC2" w:rsidDel="005C7921">
          <w:rPr>
            <w:rFonts w:asciiTheme="minorHAnsi" w:hAnsiTheme="minorHAnsi"/>
            <w:sz w:val="22"/>
            <w:szCs w:val="22"/>
          </w:rPr>
          <w:delText xml:space="preserve">G </w:delText>
        </w:r>
      </w:del>
      <w:r w:rsidR="00431BC2">
        <w:rPr>
          <w:rFonts w:asciiTheme="minorHAnsi" w:hAnsiTheme="minorHAnsi"/>
          <w:sz w:val="22"/>
          <w:szCs w:val="22"/>
        </w:rPr>
        <w:t xml:space="preserve">1139 </w:t>
      </w:r>
      <w:r w:rsidR="00431BC2" w:rsidRPr="00431BC2">
        <w:rPr>
          <w:rFonts w:asciiTheme="minorHAnsi" w:hAnsiTheme="minorHAnsi"/>
          <w:i/>
          <w:iCs/>
          <w:sz w:val="22"/>
          <w:szCs w:val="22"/>
        </w:rPr>
        <w:t xml:space="preserve">Technical specification of VHF </w:t>
      </w:r>
      <w:r w:rsidR="00BD3837">
        <w:rPr>
          <w:rFonts w:asciiTheme="minorHAnsi" w:hAnsiTheme="minorHAnsi"/>
          <w:i/>
          <w:iCs/>
          <w:sz w:val="22"/>
          <w:szCs w:val="22"/>
        </w:rPr>
        <w:t>d</w:t>
      </w:r>
      <w:r w:rsidR="00431BC2" w:rsidRPr="00431BC2">
        <w:rPr>
          <w:rFonts w:asciiTheme="minorHAnsi" w:hAnsiTheme="minorHAnsi"/>
          <w:i/>
          <w:iCs/>
          <w:sz w:val="22"/>
          <w:szCs w:val="22"/>
        </w:rPr>
        <w:t xml:space="preserve">ata </w:t>
      </w:r>
      <w:r w:rsidR="00BD3837">
        <w:rPr>
          <w:rFonts w:asciiTheme="minorHAnsi" w:hAnsiTheme="minorHAnsi"/>
          <w:i/>
          <w:iCs/>
          <w:sz w:val="22"/>
          <w:szCs w:val="22"/>
        </w:rPr>
        <w:t>e</w:t>
      </w:r>
      <w:r w:rsidR="00431BC2" w:rsidRPr="00431BC2">
        <w:rPr>
          <w:rFonts w:asciiTheme="minorHAnsi" w:hAnsiTheme="minorHAnsi"/>
          <w:i/>
          <w:iCs/>
          <w:sz w:val="22"/>
          <w:szCs w:val="22"/>
        </w:rPr>
        <w:t xml:space="preserve">xchange </w:t>
      </w:r>
      <w:r w:rsidR="00BD3837">
        <w:rPr>
          <w:rFonts w:asciiTheme="minorHAnsi" w:hAnsiTheme="minorHAnsi"/>
          <w:i/>
          <w:iCs/>
          <w:sz w:val="22"/>
          <w:szCs w:val="22"/>
        </w:rPr>
        <w:t>s</w:t>
      </w:r>
      <w:r w:rsidR="00431BC2" w:rsidRPr="00431BC2">
        <w:rPr>
          <w:rFonts w:asciiTheme="minorHAnsi" w:hAnsiTheme="minorHAnsi"/>
          <w:i/>
          <w:iCs/>
          <w:sz w:val="22"/>
          <w:szCs w:val="22"/>
        </w:rPr>
        <w:t>ystem (VDES)</w:t>
      </w:r>
      <w:r w:rsidR="00431BC2">
        <w:rPr>
          <w:rFonts w:asciiTheme="minorHAnsi" w:hAnsiTheme="minorHAnsi"/>
          <w:sz w:val="22"/>
          <w:szCs w:val="22"/>
        </w:rPr>
        <w:t>.</w:t>
      </w:r>
    </w:p>
    <w:p w14:paraId="197E7606" w14:textId="600806E8" w:rsidR="006762AD" w:rsidRPr="00CA32E6" w:rsidRDefault="009233E5" w:rsidP="00CA32E6">
      <w:pPr>
        <w:pStyle w:val="Heading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1F497D" w:themeColor="text2"/>
        </w:rPr>
      </w:pPr>
      <w:r>
        <w:rPr>
          <w:rFonts w:asciiTheme="minorHAnsi" w:hAnsiTheme="minorHAnsi" w:cs="Arial"/>
          <w:bCs w:val="0"/>
          <w:color w:val="1F497D" w:themeColor="text2"/>
        </w:rPr>
        <w:t>DISCUSSION</w:t>
      </w:r>
    </w:p>
    <w:p w14:paraId="3BB77B53" w14:textId="11AAB18E" w:rsidR="004D5B99" w:rsidRDefault="00431BC2" w:rsidP="00734F1A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IALA Guideline </w:t>
      </w:r>
      <w:del w:id="2" w:author="Jaime Alvarez" w:date="2022-09-30T09:38:00Z">
        <w:r w:rsidDel="005C7921">
          <w:rPr>
            <w:rFonts w:asciiTheme="minorHAnsi" w:hAnsiTheme="minorHAnsi"/>
            <w:sz w:val="22"/>
            <w:szCs w:val="22"/>
          </w:rPr>
          <w:delText xml:space="preserve">G </w:delText>
        </w:r>
      </w:del>
      <w:r>
        <w:rPr>
          <w:rFonts w:asciiTheme="minorHAnsi" w:hAnsiTheme="minorHAnsi"/>
          <w:sz w:val="22"/>
          <w:szCs w:val="22"/>
        </w:rPr>
        <w:t xml:space="preserve">1139 </w:t>
      </w:r>
      <w:r w:rsidR="00BD3837">
        <w:rPr>
          <w:rFonts w:asciiTheme="minorHAnsi" w:hAnsiTheme="minorHAnsi"/>
          <w:sz w:val="22"/>
          <w:szCs w:val="22"/>
        </w:rPr>
        <w:t xml:space="preserve">was originally developed as the base document for ITU Recommendation ITU-R M.2092-0 </w:t>
      </w:r>
      <w:r w:rsidR="00BD3837" w:rsidRPr="00BD3837">
        <w:rPr>
          <w:rFonts w:asciiTheme="minorHAnsi" w:hAnsiTheme="minorHAnsi"/>
          <w:i/>
          <w:iCs/>
          <w:sz w:val="22"/>
          <w:szCs w:val="22"/>
        </w:rPr>
        <w:t>Technical characteristics for a VHF data exchange system in the VHF maritime mobile band</w:t>
      </w:r>
      <w:r w:rsidR="00BD3837">
        <w:rPr>
          <w:rFonts w:asciiTheme="minorHAnsi" w:hAnsiTheme="minorHAnsi"/>
          <w:sz w:val="22"/>
          <w:szCs w:val="22"/>
        </w:rPr>
        <w:t xml:space="preserve"> and served as a reference </w:t>
      </w:r>
      <w:r w:rsidR="00007E60">
        <w:rPr>
          <w:rFonts w:asciiTheme="minorHAnsi" w:hAnsiTheme="minorHAnsi"/>
          <w:sz w:val="22"/>
          <w:szCs w:val="22"/>
        </w:rPr>
        <w:t xml:space="preserve">to IALA’s </w:t>
      </w:r>
      <w:r w:rsidR="00F30352">
        <w:rPr>
          <w:rFonts w:asciiTheme="minorHAnsi" w:hAnsiTheme="minorHAnsi"/>
          <w:sz w:val="22"/>
          <w:szCs w:val="22"/>
        </w:rPr>
        <w:t>development of VDES.</w:t>
      </w:r>
      <w:r w:rsidR="00003595">
        <w:rPr>
          <w:rFonts w:asciiTheme="minorHAnsi" w:hAnsiTheme="minorHAnsi"/>
          <w:sz w:val="22"/>
          <w:szCs w:val="22"/>
        </w:rPr>
        <w:t xml:space="preserve"> </w:t>
      </w:r>
      <w:r w:rsidR="00F30352">
        <w:rPr>
          <w:rFonts w:asciiTheme="minorHAnsi" w:hAnsiTheme="minorHAnsi"/>
          <w:sz w:val="22"/>
          <w:szCs w:val="22"/>
        </w:rPr>
        <w:t>G</w:t>
      </w:r>
      <w:del w:id="3" w:author="Jaime Alvarez" w:date="2022-09-30T09:38:00Z">
        <w:r w:rsidR="00F30352" w:rsidDel="00E12606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="00F30352">
        <w:rPr>
          <w:rFonts w:asciiTheme="minorHAnsi" w:hAnsiTheme="minorHAnsi"/>
          <w:sz w:val="22"/>
          <w:szCs w:val="22"/>
        </w:rPr>
        <w:t xml:space="preserve">1139 was revised </w:t>
      </w:r>
      <w:r w:rsidR="00007E60">
        <w:rPr>
          <w:rFonts w:asciiTheme="minorHAnsi" w:hAnsiTheme="minorHAnsi"/>
          <w:sz w:val="22"/>
          <w:szCs w:val="22"/>
        </w:rPr>
        <w:t xml:space="preserve">four </w:t>
      </w:r>
      <w:r w:rsidR="00F30352">
        <w:rPr>
          <w:rFonts w:asciiTheme="minorHAnsi" w:hAnsiTheme="minorHAnsi"/>
          <w:sz w:val="22"/>
          <w:szCs w:val="22"/>
        </w:rPr>
        <w:t>time</w:t>
      </w:r>
      <w:r w:rsidR="00007E60">
        <w:rPr>
          <w:rFonts w:asciiTheme="minorHAnsi" w:hAnsiTheme="minorHAnsi"/>
          <w:sz w:val="22"/>
          <w:szCs w:val="22"/>
        </w:rPr>
        <w:t>s</w:t>
      </w:r>
      <w:r w:rsidR="00F30352">
        <w:rPr>
          <w:rFonts w:asciiTheme="minorHAnsi" w:hAnsiTheme="minorHAnsi"/>
          <w:sz w:val="22"/>
          <w:szCs w:val="22"/>
        </w:rPr>
        <w:t xml:space="preserve"> by the ENAV Committee</w:t>
      </w:r>
      <w:r w:rsidR="00CA6F31">
        <w:rPr>
          <w:rFonts w:asciiTheme="minorHAnsi" w:hAnsiTheme="minorHAnsi"/>
          <w:sz w:val="22"/>
          <w:szCs w:val="22"/>
        </w:rPr>
        <w:t>.</w:t>
      </w:r>
      <w:r w:rsidR="00F30352">
        <w:rPr>
          <w:rFonts w:asciiTheme="minorHAnsi" w:hAnsiTheme="minorHAnsi"/>
          <w:sz w:val="22"/>
          <w:szCs w:val="22"/>
        </w:rPr>
        <w:t xml:space="preserve"> </w:t>
      </w:r>
      <w:r w:rsidR="00CA6F31">
        <w:rPr>
          <w:rFonts w:asciiTheme="minorHAnsi" w:hAnsiTheme="minorHAnsi"/>
          <w:sz w:val="22"/>
          <w:szCs w:val="22"/>
        </w:rPr>
        <w:t>The</w:t>
      </w:r>
      <w:r w:rsidR="00007E60">
        <w:rPr>
          <w:rFonts w:asciiTheme="minorHAnsi" w:hAnsiTheme="minorHAnsi"/>
          <w:sz w:val="22"/>
          <w:szCs w:val="22"/>
        </w:rPr>
        <w:t xml:space="preserve"> </w:t>
      </w:r>
      <w:r w:rsidR="00F30352">
        <w:rPr>
          <w:rFonts w:asciiTheme="minorHAnsi" w:hAnsiTheme="minorHAnsi"/>
          <w:sz w:val="22"/>
          <w:szCs w:val="22"/>
        </w:rPr>
        <w:t xml:space="preserve">fourth </w:t>
      </w:r>
      <w:r w:rsidR="00CA6F31">
        <w:rPr>
          <w:rFonts w:asciiTheme="minorHAnsi" w:hAnsiTheme="minorHAnsi"/>
          <w:sz w:val="22"/>
          <w:szCs w:val="22"/>
        </w:rPr>
        <w:t xml:space="preserve">revision </w:t>
      </w:r>
      <w:r w:rsidR="00F30352">
        <w:rPr>
          <w:rFonts w:asciiTheme="minorHAnsi" w:hAnsiTheme="minorHAnsi"/>
          <w:sz w:val="22"/>
          <w:szCs w:val="22"/>
        </w:rPr>
        <w:t xml:space="preserve">was </w:t>
      </w:r>
      <w:r w:rsidR="00CA6F31">
        <w:rPr>
          <w:rFonts w:asciiTheme="minorHAnsi" w:hAnsiTheme="minorHAnsi"/>
          <w:sz w:val="22"/>
          <w:szCs w:val="22"/>
        </w:rPr>
        <w:t xml:space="preserve">not approved </w:t>
      </w:r>
      <w:r w:rsidR="00F30352">
        <w:rPr>
          <w:rFonts w:asciiTheme="minorHAnsi" w:hAnsiTheme="minorHAnsi"/>
          <w:sz w:val="22"/>
          <w:szCs w:val="22"/>
        </w:rPr>
        <w:t>by Council</w:t>
      </w:r>
      <w:r w:rsidR="00D43275">
        <w:rPr>
          <w:rFonts w:asciiTheme="minorHAnsi" w:hAnsiTheme="minorHAnsi"/>
          <w:sz w:val="22"/>
          <w:szCs w:val="22"/>
        </w:rPr>
        <w:t xml:space="preserve"> </w:t>
      </w:r>
      <w:r w:rsidR="00CA6F31">
        <w:rPr>
          <w:rFonts w:asciiTheme="minorHAnsi" w:hAnsiTheme="minorHAnsi"/>
          <w:sz w:val="22"/>
          <w:szCs w:val="22"/>
        </w:rPr>
        <w:t>due to</w:t>
      </w:r>
      <w:r w:rsidR="00D43275">
        <w:rPr>
          <w:rFonts w:asciiTheme="minorHAnsi" w:hAnsiTheme="minorHAnsi"/>
          <w:sz w:val="22"/>
          <w:szCs w:val="22"/>
        </w:rPr>
        <w:t xml:space="preserve"> differences </w:t>
      </w:r>
      <w:r w:rsidR="008E15D9">
        <w:rPr>
          <w:rFonts w:asciiTheme="minorHAnsi" w:hAnsiTheme="minorHAnsi"/>
          <w:sz w:val="22"/>
          <w:szCs w:val="22"/>
        </w:rPr>
        <w:t xml:space="preserve">between G 1139 ed 4 as proposed and </w:t>
      </w:r>
      <w:r w:rsidR="00AB06F3">
        <w:rPr>
          <w:rFonts w:asciiTheme="minorHAnsi" w:hAnsiTheme="minorHAnsi"/>
          <w:sz w:val="22"/>
          <w:szCs w:val="22"/>
        </w:rPr>
        <w:t>R</w:t>
      </w:r>
      <w:r w:rsidR="008E15D9">
        <w:rPr>
          <w:rFonts w:asciiTheme="minorHAnsi" w:hAnsiTheme="minorHAnsi"/>
          <w:sz w:val="22"/>
          <w:szCs w:val="22"/>
        </w:rPr>
        <w:t>ecommendation</w:t>
      </w:r>
      <w:r w:rsidR="00D43275">
        <w:rPr>
          <w:rFonts w:asciiTheme="minorHAnsi" w:hAnsiTheme="minorHAnsi"/>
          <w:sz w:val="22"/>
          <w:szCs w:val="22"/>
        </w:rPr>
        <w:t xml:space="preserve"> ITU-R M.2092. </w:t>
      </w:r>
      <w:r w:rsidR="00134DCC">
        <w:rPr>
          <w:rFonts w:asciiTheme="minorHAnsi" w:hAnsiTheme="minorHAnsi"/>
          <w:sz w:val="22"/>
          <w:szCs w:val="22"/>
        </w:rPr>
        <w:t>Yet</w:t>
      </w:r>
      <w:r w:rsidR="00D43275">
        <w:rPr>
          <w:rFonts w:asciiTheme="minorHAnsi" w:hAnsiTheme="minorHAnsi"/>
          <w:sz w:val="22"/>
          <w:szCs w:val="22"/>
        </w:rPr>
        <w:t>, G</w:t>
      </w:r>
      <w:del w:id="4" w:author="Jaime Alvarez" w:date="2022-09-30T09:39:00Z">
        <w:r w:rsidR="00D43275" w:rsidDel="00E12606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="00D43275">
        <w:rPr>
          <w:rFonts w:asciiTheme="minorHAnsi" w:hAnsiTheme="minorHAnsi"/>
          <w:sz w:val="22"/>
          <w:szCs w:val="22"/>
        </w:rPr>
        <w:t xml:space="preserve">1139 ed.3 </w:t>
      </w:r>
      <w:r w:rsidR="00010472">
        <w:rPr>
          <w:rFonts w:asciiTheme="minorHAnsi" w:hAnsiTheme="minorHAnsi"/>
          <w:sz w:val="22"/>
          <w:szCs w:val="22"/>
        </w:rPr>
        <w:t xml:space="preserve">remains </w:t>
      </w:r>
      <w:r w:rsidR="00E61EED">
        <w:rPr>
          <w:rFonts w:asciiTheme="minorHAnsi" w:hAnsiTheme="minorHAnsi"/>
          <w:sz w:val="22"/>
          <w:szCs w:val="22"/>
        </w:rPr>
        <w:t xml:space="preserve">in </w:t>
      </w:r>
      <w:r w:rsidR="00010472">
        <w:rPr>
          <w:rFonts w:asciiTheme="minorHAnsi" w:hAnsiTheme="minorHAnsi"/>
          <w:sz w:val="22"/>
          <w:szCs w:val="22"/>
        </w:rPr>
        <w:t>the IALA Publications Catalogue</w:t>
      </w:r>
      <w:r w:rsidR="00D43275">
        <w:rPr>
          <w:rFonts w:asciiTheme="minorHAnsi" w:hAnsiTheme="minorHAnsi"/>
          <w:sz w:val="22"/>
          <w:szCs w:val="22"/>
        </w:rPr>
        <w:t>.</w:t>
      </w:r>
    </w:p>
    <w:p w14:paraId="56901803" w14:textId="200A65E9" w:rsidR="00D43275" w:rsidRPr="00D43275" w:rsidRDefault="00134DCC" w:rsidP="00E61EED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Subsequently, and after much IALA input, ITU published the </w:t>
      </w:r>
      <w:r w:rsidR="00E61EED">
        <w:rPr>
          <w:rFonts w:asciiTheme="minorHAnsi" w:hAnsiTheme="minorHAnsi"/>
          <w:sz w:val="22"/>
          <w:szCs w:val="22"/>
        </w:rPr>
        <w:t>Recommendation</w:t>
      </w:r>
      <w:r>
        <w:rPr>
          <w:rFonts w:asciiTheme="minorHAnsi" w:hAnsiTheme="minorHAnsi"/>
          <w:sz w:val="22"/>
          <w:szCs w:val="22"/>
        </w:rPr>
        <w:t xml:space="preserve"> </w:t>
      </w:r>
      <w:r w:rsidR="00FD778E">
        <w:rPr>
          <w:rFonts w:asciiTheme="minorHAnsi" w:hAnsiTheme="minorHAnsi"/>
          <w:sz w:val="22"/>
          <w:szCs w:val="22"/>
        </w:rPr>
        <w:t xml:space="preserve">ITU-R M.2092-1 </w:t>
      </w:r>
      <w:r>
        <w:rPr>
          <w:rFonts w:asciiTheme="minorHAnsi" w:hAnsiTheme="minorHAnsi"/>
          <w:sz w:val="22"/>
          <w:szCs w:val="22"/>
        </w:rPr>
        <w:t xml:space="preserve">this past February. </w:t>
      </w:r>
      <w:r w:rsidR="00E61EED">
        <w:rPr>
          <w:rFonts w:asciiTheme="minorHAnsi" w:hAnsiTheme="minorHAnsi"/>
          <w:sz w:val="22"/>
          <w:szCs w:val="22"/>
        </w:rPr>
        <w:t>Consequentially, G</w:t>
      </w:r>
      <w:del w:id="5" w:author="Jaime Alvarez" w:date="2022-09-30T09:39:00Z">
        <w:r w:rsidR="00E61EED" w:rsidDel="00E12606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="00E61EED">
        <w:rPr>
          <w:rFonts w:asciiTheme="minorHAnsi" w:hAnsiTheme="minorHAnsi"/>
          <w:sz w:val="22"/>
          <w:szCs w:val="22"/>
        </w:rPr>
        <w:t>1139 is superseded</w:t>
      </w:r>
      <w:r w:rsidR="00010472">
        <w:rPr>
          <w:rFonts w:asciiTheme="minorHAnsi" w:hAnsiTheme="minorHAnsi"/>
          <w:sz w:val="22"/>
          <w:szCs w:val="22"/>
        </w:rPr>
        <w:t>.</w:t>
      </w:r>
      <w:r w:rsidR="00010472" w:rsidDel="00010472">
        <w:rPr>
          <w:rFonts w:asciiTheme="minorHAnsi" w:hAnsiTheme="minorHAnsi"/>
          <w:sz w:val="22"/>
          <w:szCs w:val="22"/>
        </w:rPr>
        <w:t xml:space="preserve"> </w:t>
      </w:r>
      <w:r w:rsidR="00010472">
        <w:rPr>
          <w:rFonts w:asciiTheme="minorHAnsi" w:hAnsiTheme="minorHAnsi"/>
          <w:sz w:val="22"/>
          <w:szCs w:val="22"/>
        </w:rPr>
        <w:t>Thus</w:t>
      </w:r>
      <w:r w:rsidR="00262613">
        <w:rPr>
          <w:rFonts w:asciiTheme="minorHAnsi" w:hAnsiTheme="minorHAnsi"/>
          <w:sz w:val="22"/>
          <w:szCs w:val="22"/>
        </w:rPr>
        <w:t xml:space="preserve">, </w:t>
      </w:r>
      <w:r w:rsidR="00010472">
        <w:rPr>
          <w:rFonts w:asciiTheme="minorHAnsi" w:hAnsiTheme="minorHAnsi"/>
          <w:sz w:val="22"/>
          <w:szCs w:val="22"/>
        </w:rPr>
        <w:t>ENAV30</w:t>
      </w:r>
      <w:r w:rsidR="00262613">
        <w:rPr>
          <w:rFonts w:asciiTheme="minorHAnsi" w:hAnsiTheme="minorHAnsi"/>
          <w:sz w:val="22"/>
          <w:szCs w:val="22"/>
        </w:rPr>
        <w:t xml:space="preserve"> requests that G</w:t>
      </w:r>
      <w:del w:id="6" w:author="Jaime Alvarez" w:date="2022-09-30T09:39:00Z">
        <w:r w:rsidR="00262613" w:rsidDel="00E12606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="00262613">
        <w:rPr>
          <w:rFonts w:asciiTheme="minorHAnsi" w:hAnsiTheme="minorHAnsi"/>
          <w:sz w:val="22"/>
          <w:szCs w:val="22"/>
        </w:rPr>
        <w:t>1139 should be withdrawn</w:t>
      </w:r>
      <w:r w:rsidR="0054206E">
        <w:rPr>
          <w:rFonts w:asciiTheme="minorHAnsi" w:hAnsiTheme="minorHAnsi"/>
          <w:sz w:val="22"/>
          <w:szCs w:val="22"/>
        </w:rPr>
        <w:t xml:space="preserve"> from the IALA </w:t>
      </w:r>
      <w:r w:rsidR="00374466">
        <w:rPr>
          <w:rFonts w:asciiTheme="minorHAnsi" w:hAnsiTheme="minorHAnsi"/>
          <w:sz w:val="22"/>
          <w:szCs w:val="22"/>
        </w:rPr>
        <w:t xml:space="preserve">Technical </w:t>
      </w:r>
      <w:r w:rsidR="0054206E">
        <w:rPr>
          <w:rFonts w:asciiTheme="minorHAnsi" w:hAnsiTheme="minorHAnsi"/>
          <w:sz w:val="22"/>
          <w:szCs w:val="22"/>
        </w:rPr>
        <w:t>Document</w:t>
      </w:r>
      <w:r w:rsidR="00241B91">
        <w:rPr>
          <w:rFonts w:asciiTheme="minorHAnsi" w:hAnsiTheme="minorHAnsi"/>
          <w:sz w:val="22"/>
          <w:szCs w:val="22"/>
        </w:rPr>
        <w:t>s</w:t>
      </w:r>
      <w:r w:rsidR="0054206E">
        <w:rPr>
          <w:rFonts w:asciiTheme="minorHAnsi" w:hAnsiTheme="minorHAnsi"/>
          <w:sz w:val="22"/>
          <w:szCs w:val="22"/>
        </w:rPr>
        <w:t xml:space="preserve"> Catalog</w:t>
      </w:r>
      <w:r w:rsidR="00221A67">
        <w:rPr>
          <w:rFonts w:asciiTheme="minorHAnsi" w:hAnsiTheme="minorHAnsi"/>
          <w:sz w:val="22"/>
          <w:szCs w:val="22"/>
        </w:rPr>
        <w:t>u</w:t>
      </w:r>
      <w:r w:rsidR="0054206E">
        <w:rPr>
          <w:rFonts w:asciiTheme="minorHAnsi" w:hAnsiTheme="minorHAnsi"/>
          <w:sz w:val="22"/>
          <w:szCs w:val="22"/>
        </w:rPr>
        <w:t>e and from the IALA web page</w:t>
      </w:r>
      <w:r w:rsidR="0017205F">
        <w:rPr>
          <w:rFonts w:asciiTheme="minorHAnsi" w:hAnsiTheme="minorHAnsi"/>
          <w:sz w:val="22"/>
          <w:szCs w:val="22"/>
        </w:rPr>
        <w:t>.</w:t>
      </w:r>
    </w:p>
    <w:p w14:paraId="0050A3FA" w14:textId="22BACEED" w:rsidR="00F8532B" w:rsidRPr="00F8532B" w:rsidRDefault="00F8532B" w:rsidP="00F8532B">
      <w:pPr>
        <w:pStyle w:val="Heading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1F497D" w:themeColor="text2"/>
        </w:rPr>
      </w:pPr>
      <w:r w:rsidRPr="00F8532B">
        <w:rPr>
          <w:rFonts w:asciiTheme="minorHAnsi" w:hAnsiTheme="minorHAnsi" w:cs="Arial"/>
          <w:bCs w:val="0"/>
          <w:color w:val="1F497D" w:themeColor="text2"/>
        </w:rPr>
        <w:t>THE COUNCIL IS REQUESTED TO</w:t>
      </w:r>
    </w:p>
    <w:p w14:paraId="30AF6E69" w14:textId="2664516F" w:rsidR="00F8532B" w:rsidRDefault="00010472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</w:t>
      </w:r>
      <w:r w:rsidR="0017205F">
        <w:rPr>
          <w:rFonts w:asciiTheme="minorHAnsi" w:hAnsiTheme="minorHAnsi"/>
          <w:sz w:val="22"/>
          <w:szCs w:val="22"/>
        </w:rPr>
        <w:t>onsider</w:t>
      </w:r>
      <w:r w:rsidR="00F8532B" w:rsidRPr="00F8532B">
        <w:rPr>
          <w:rFonts w:asciiTheme="minorHAnsi" w:hAnsiTheme="minorHAnsi"/>
          <w:sz w:val="22"/>
          <w:szCs w:val="22"/>
        </w:rPr>
        <w:t xml:space="preserve"> the </w:t>
      </w:r>
      <w:r w:rsidR="0017205F">
        <w:rPr>
          <w:rFonts w:asciiTheme="minorHAnsi" w:hAnsiTheme="minorHAnsi"/>
          <w:sz w:val="22"/>
          <w:szCs w:val="22"/>
        </w:rPr>
        <w:t xml:space="preserve">discussion above and withdraw </w:t>
      </w:r>
      <w:r w:rsidR="00E26DBA">
        <w:rPr>
          <w:rFonts w:asciiTheme="minorHAnsi" w:hAnsiTheme="minorHAnsi"/>
          <w:sz w:val="22"/>
          <w:szCs w:val="22"/>
        </w:rPr>
        <w:t>G</w:t>
      </w:r>
      <w:del w:id="7" w:author="Jaime Alvarez" w:date="2022-09-30T09:39:00Z">
        <w:r w:rsidR="00E26DBA" w:rsidDel="00E12606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="00E26DBA">
        <w:rPr>
          <w:rFonts w:asciiTheme="minorHAnsi" w:hAnsiTheme="minorHAnsi"/>
          <w:sz w:val="22"/>
          <w:szCs w:val="22"/>
        </w:rPr>
        <w:t xml:space="preserve">1139 from IALA </w:t>
      </w:r>
      <w:r w:rsidR="00683F47">
        <w:rPr>
          <w:rFonts w:asciiTheme="minorHAnsi" w:hAnsiTheme="minorHAnsi"/>
          <w:sz w:val="22"/>
          <w:szCs w:val="22"/>
        </w:rPr>
        <w:t xml:space="preserve">Technical Documents </w:t>
      </w:r>
      <w:r>
        <w:rPr>
          <w:rFonts w:asciiTheme="minorHAnsi" w:hAnsiTheme="minorHAnsi"/>
          <w:sz w:val="22"/>
          <w:szCs w:val="22"/>
        </w:rPr>
        <w:t>Catalogue</w:t>
      </w:r>
      <w:r w:rsidR="00ED76E1">
        <w:rPr>
          <w:rFonts w:asciiTheme="minorHAnsi" w:hAnsiTheme="minorHAnsi"/>
          <w:sz w:val="22"/>
          <w:szCs w:val="22"/>
        </w:rPr>
        <w:t xml:space="preserve"> and the IALA web page</w:t>
      </w:r>
      <w:r w:rsidR="00F8532B" w:rsidRPr="00F8532B">
        <w:rPr>
          <w:rFonts w:asciiTheme="minorHAnsi" w:hAnsiTheme="minorHAnsi"/>
          <w:sz w:val="22"/>
          <w:szCs w:val="22"/>
        </w:rPr>
        <w:t>.</w:t>
      </w:r>
    </w:p>
    <w:p w14:paraId="49BA7B20" w14:textId="77777777" w:rsidR="006720CB" w:rsidRPr="00F8532B" w:rsidRDefault="006720C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sectPr w:rsidR="006720CB" w:rsidRPr="00F8532B" w:rsidSect="003F05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6699E" w14:textId="77777777" w:rsidR="00444402" w:rsidRDefault="00444402">
      <w:r>
        <w:separator/>
      </w:r>
    </w:p>
  </w:endnote>
  <w:endnote w:type="continuationSeparator" w:id="0">
    <w:p w14:paraId="662F6673" w14:textId="77777777" w:rsidR="00444402" w:rsidRDefault="00444402">
      <w:r>
        <w:continuationSeparator/>
      </w:r>
    </w:p>
  </w:endnote>
  <w:endnote w:type="continuationNotice" w:id="1">
    <w:p w14:paraId="42C8E105" w14:textId="77777777" w:rsidR="00444402" w:rsidRDefault="00444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3A30" w14:textId="77777777" w:rsidR="00E26DBA" w:rsidRDefault="00E26D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4912" w14:textId="77777777" w:rsidR="00E26DBA" w:rsidRDefault="00E26D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955C" w14:textId="77777777" w:rsidR="00E26DBA" w:rsidRDefault="00E26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F2AD1" w14:textId="77777777" w:rsidR="00444402" w:rsidRDefault="00444402">
      <w:r>
        <w:separator/>
      </w:r>
    </w:p>
  </w:footnote>
  <w:footnote w:type="continuationSeparator" w:id="0">
    <w:p w14:paraId="20A6C6C6" w14:textId="77777777" w:rsidR="00444402" w:rsidRDefault="00444402">
      <w:r>
        <w:continuationSeparator/>
      </w:r>
    </w:p>
  </w:footnote>
  <w:footnote w:type="continuationNotice" w:id="1">
    <w:p w14:paraId="431BC509" w14:textId="77777777" w:rsidR="00444402" w:rsidRDefault="004444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7EE1" w14:textId="6436E527" w:rsidR="003056BC" w:rsidRPr="008E0FC3" w:rsidRDefault="00000000">
    <w:pPr>
      <w:pStyle w:val="Header"/>
      <w:rPr>
        <w:rFonts w:asciiTheme="minorHAnsi" w:hAnsiTheme="minorHAnsi"/>
        <w:sz w:val="22"/>
        <w:szCs w:val="22"/>
      </w:rPr>
    </w:pPr>
    <w:r>
      <w:rPr>
        <w:noProof/>
      </w:rPr>
      <w:pict w14:anchorId="3FDEDF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494.4pt;height:145pt;rotation:315;z-index:-251654143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ＭＳ 明朝&quot;;font-size:1pt;v-text-reverse:t" string="DRAFT"/>
          <w10:wrap anchorx="margin" anchory="margin"/>
        </v:shape>
      </w:pict>
    </w:r>
    <w:r w:rsidR="003056BC">
      <w:rPr>
        <w:noProof/>
        <w:lang w:val="fr-FR"/>
      </w:rPr>
      <w:drawing>
        <wp:anchor distT="0" distB="0" distL="114300" distR="114300" simplePos="0" relativeHeight="251658240" behindDoc="0" locked="0" layoutInCell="1" allowOverlap="1" wp14:anchorId="6BB87F96" wp14:editId="58353304">
          <wp:simplePos x="0" y="0"/>
          <wp:positionH relativeFrom="column">
            <wp:posOffset>-593090</wp:posOffset>
          </wp:positionH>
          <wp:positionV relativeFrom="paragraph">
            <wp:posOffset>-109855</wp:posOffset>
          </wp:positionV>
          <wp:extent cx="447040" cy="447040"/>
          <wp:effectExtent l="0" t="0" r="0" b="0"/>
          <wp:wrapSquare wrapText="bothSides"/>
          <wp:docPr id="33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040" cy="447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56BC" w:rsidRPr="216FB3C1">
      <w:rPr>
        <w:rFonts w:asciiTheme="minorHAnsi" w:hAnsiTheme="minorHAnsi"/>
        <w:sz w:val="22"/>
        <w:szCs w:val="22"/>
      </w:rPr>
      <w:t>C7</w:t>
    </w:r>
    <w:r w:rsidR="006720CB">
      <w:rPr>
        <w:rFonts w:asciiTheme="minorHAnsi" w:hAnsiTheme="minorHAnsi"/>
        <w:sz w:val="22"/>
        <w:szCs w:val="22"/>
      </w:rPr>
      <w:t>5</w:t>
    </w:r>
    <w:r w:rsidR="003056BC" w:rsidRPr="216FB3C1">
      <w:rPr>
        <w:rFonts w:asciiTheme="minorHAnsi" w:hAnsiTheme="minorHAnsi"/>
        <w:sz w:val="22"/>
        <w:szCs w:val="22"/>
      </w:rPr>
      <w:t>-</w:t>
    </w:r>
    <w:r w:rsidR="006720CB">
      <w:rPr>
        <w:rFonts w:asciiTheme="minorHAnsi" w:hAnsiTheme="minorHAnsi"/>
        <w:sz w:val="22"/>
        <w:szCs w:val="22"/>
      </w:rPr>
      <w:t>x.x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5CAFA" w14:textId="32B348E3" w:rsidR="003056BC" w:rsidRPr="0075141F" w:rsidRDefault="00000000" w:rsidP="003018D1">
    <w:pPr>
      <w:pStyle w:val="Header"/>
      <w:jc w:val="right"/>
      <w:rPr>
        <w:rFonts w:asciiTheme="minorHAnsi" w:hAnsiTheme="minorHAnsi" w:cs="Arial"/>
      </w:rPr>
    </w:pPr>
    <w:r>
      <w:rPr>
        <w:noProof/>
      </w:rPr>
      <w:pict w14:anchorId="08FED1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left:0;text-align:left;margin-left:0;margin-top:0;width:494.4pt;height:145pt;rotation:315;z-index:-251652095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ＭＳ 明朝&quot;;font-size:1pt;v-text-reverse:t" string="DRAFT"/>
          <w10:wrap anchorx="margin" anchory="margin"/>
        </v:shape>
      </w:pict>
    </w:r>
    <w:r w:rsidR="003056BC">
      <w:rPr>
        <w:noProof/>
        <w:lang w:val="fr-FR"/>
      </w:rPr>
      <w:drawing>
        <wp:anchor distT="0" distB="0" distL="114300" distR="114300" simplePos="0" relativeHeight="251658241" behindDoc="0" locked="0" layoutInCell="1" allowOverlap="1" wp14:anchorId="036A8192" wp14:editId="46209D32">
          <wp:simplePos x="0" y="0"/>
          <wp:positionH relativeFrom="column">
            <wp:posOffset>5883910</wp:posOffset>
          </wp:positionH>
          <wp:positionV relativeFrom="paragraph">
            <wp:posOffset>-131445</wp:posOffset>
          </wp:positionV>
          <wp:extent cx="447040" cy="447040"/>
          <wp:effectExtent l="0" t="0" r="0" b="0"/>
          <wp:wrapSquare wrapText="bothSides"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040" cy="447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56BC" w:rsidRPr="216FB3C1">
      <w:rPr>
        <w:rFonts w:asciiTheme="minorHAnsi" w:hAnsiTheme="minorHAnsi" w:cs="Arial"/>
      </w:rPr>
      <w:t>C7</w:t>
    </w:r>
    <w:r w:rsidR="003056BC">
      <w:rPr>
        <w:rFonts w:asciiTheme="minorHAnsi" w:hAnsiTheme="minorHAnsi" w:cs="Arial"/>
      </w:rPr>
      <w:t>3</w:t>
    </w:r>
    <w:r w:rsidR="003056BC" w:rsidRPr="216FB3C1">
      <w:rPr>
        <w:rFonts w:asciiTheme="minorHAnsi" w:hAnsiTheme="minorHAnsi" w:cs="Arial"/>
      </w:rPr>
      <w:t>.3.1</w:t>
    </w:r>
  </w:p>
  <w:p w14:paraId="3E889E94" w14:textId="77777777" w:rsidR="003056BC" w:rsidRPr="00CE7E9E" w:rsidRDefault="003056BC" w:rsidP="003018D1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9DD6" w14:textId="20BC9DE1" w:rsidR="003056BC" w:rsidRPr="003F0580" w:rsidRDefault="00000000" w:rsidP="003F0580">
    <w:pPr>
      <w:pStyle w:val="Header"/>
      <w:jc w:val="right"/>
      <w:rPr>
        <w:rFonts w:asciiTheme="minorHAnsi" w:hAnsiTheme="minorHAnsi"/>
        <w:sz w:val="22"/>
        <w:szCs w:val="22"/>
      </w:rPr>
    </w:pPr>
    <w:r>
      <w:rPr>
        <w:noProof/>
      </w:rPr>
      <w:pict w14:anchorId="71E95D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left:0;text-align:left;margin-left:0;margin-top:0;width:494.4pt;height:145pt;rotation:315;z-index:-251656191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ＭＳ 明朝&quot;;font-size:1pt;v-text-reverse:t" string="DRAFT"/>
          <w10:wrap anchorx="margin" anchory="margin"/>
        </v:shape>
      </w:pict>
    </w:r>
    <w:r w:rsidR="003056BC">
      <w:rPr>
        <w:rFonts w:asciiTheme="minorHAnsi" w:hAnsiTheme="minorHAnsi"/>
        <w:sz w:val="22"/>
        <w:szCs w:val="22"/>
      </w:rPr>
      <w:t>C7</w:t>
    </w:r>
    <w:r w:rsidR="00E26DBA">
      <w:rPr>
        <w:rFonts w:asciiTheme="minorHAnsi" w:hAnsiTheme="minorHAnsi"/>
        <w:sz w:val="22"/>
        <w:szCs w:val="22"/>
      </w:rPr>
      <w:t>6</w:t>
    </w:r>
    <w:r w:rsidR="003056BC">
      <w:rPr>
        <w:rFonts w:asciiTheme="minorHAnsi" w:hAnsiTheme="minorHAnsi"/>
        <w:sz w:val="22"/>
        <w:szCs w:val="22"/>
      </w:rPr>
      <w:t>-</w:t>
    </w:r>
    <w:r w:rsidR="002A0E0E">
      <w:rPr>
        <w:rFonts w:asciiTheme="minorHAnsi" w:hAnsiTheme="minorHAnsi"/>
        <w:sz w:val="22"/>
        <w:szCs w:val="22"/>
      </w:rPr>
      <w:t>x</w:t>
    </w:r>
    <w:r w:rsidR="003056BC">
      <w:rPr>
        <w:rFonts w:asciiTheme="minorHAnsi" w:hAnsiTheme="minorHAnsi"/>
        <w:sz w:val="22"/>
        <w:szCs w:val="22"/>
      </w:rPr>
      <w:t>.</w:t>
    </w:r>
    <w:r w:rsidR="002A0E0E">
      <w:rPr>
        <w:rFonts w:asciiTheme="minorHAnsi" w:hAnsiTheme="minorHAnsi"/>
        <w:sz w:val="22"/>
        <w:szCs w:val="22"/>
      </w:rPr>
      <w:t>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0D409C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B384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30615"/>
    <w:multiLevelType w:val="multilevel"/>
    <w:tmpl w:val="726886B2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 w15:restartNumberingAfterBreak="0">
    <w:nsid w:val="04AA1D9E"/>
    <w:multiLevelType w:val="hybridMultilevel"/>
    <w:tmpl w:val="E0FE29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566FC"/>
    <w:multiLevelType w:val="multilevel"/>
    <w:tmpl w:val="75162CEC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5" w15:restartNumberingAfterBreak="0">
    <w:nsid w:val="05AB139C"/>
    <w:multiLevelType w:val="multilevel"/>
    <w:tmpl w:val="C954121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6" w15:restartNumberingAfterBreak="0">
    <w:nsid w:val="05D72EE2"/>
    <w:multiLevelType w:val="hybridMultilevel"/>
    <w:tmpl w:val="369EBBB0"/>
    <w:lvl w:ilvl="0" w:tplc="F082362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4C4C77"/>
    <w:multiLevelType w:val="hybridMultilevel"/>
    <w:tmpl w:val="F4502CD2"/>
    <w:lvl w:ilvl="0" w:tplc="36024D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375AB"/>
    <w:multiLevelType w:val="multilevel"/>
    <w:tmpl w:val="DA4C304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9" w15:restartNumberingAfterBreak="0">
    <w:nsid w:val="0D4841BB"/>
    <w:multiLevelType w:val="multilevel"/>
    <w:tmpl w:val="3AF2DE74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0" w15:restartNumberingAfterBreak="0">
    <w:nsid w:val="134F700B"/>
    <w:multiLevelType w:val="multilevel"/>
    <w:tmpl w:val="69289148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auto"/>
        <w:sz w:val="22"/>
        <w:szCs w:val="1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4B00D8"/>
    <w:multiLevelType w:val="hybridMultilevel"/>
    <w:tmpl w:val="F5660728"/>
    <w:lvl w:ilvl="0" w:tplc="A60C9274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6A5AA8"/>
    <w:multiLevelType w:val="hybridMultilevel"/>
    <w:tmpl w:val="F0C665EE"/>
    <w:lvl w:ilvl="0" w:tplc="A09A9CE2">
      <w:start w:val="12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0" w:hanging="360"/>
      </w:pPr>
    </w:lvl>
    <w:lvl w:ilvl="2" w:tplc="040C001B" w:tentative="1">
      <w:start w:val="1"/>
      <w:numFmt w:val="lowerRoman"/>
      <w:lvlText w:val="%3."/>
      <w:lvlJc w:val="right"/>
      <w:pPr>
        <w:ind w:left="2360" w:hanging="180"/>
      </w:pPr>
    </w:lvl>
    <w:lvl w:ilvl="3" w:tplc="040C000F" w:tentative="1">
      <w:start w:val="1"/>
      <w:numFmt w:val="decimal"/>
      <w:lvlText w:val="%4."/>
      <w:lvlJc w:val="left"/>
      <w:pPr>
        <w:ind w:left="3080" w:hanging="360"/>
      </w:pPr>
    </w:lvl>
    <w:lvl w:ilvl="4" w:tplc="040C0019" w:tentative="1">
      <w:start w:val="1"/>
      <w:numFmt w:val="lowerLetter"/>
      <w:lvlText w:val="%5."/>
      <w:lvlJc w:val="left"/>
      <w:pPr>
        <w:ind w:left="3800" w:hanging="360"/>
      </w:pPr>
    </w:lvl>
    <w:lvl w:ilvl="5" w:tplc="040C001B" w:tentative="1">
      <w:start w:val="1"/>
      <w:numFmt w:val="lowerRoman"/>
      <w:lvlText w:val="%6."/>
      <w:lvlJc w:val="right"/>
      <w:pPr>
        <w:ind w:left="4520" w:hanging="180"/>
      </w:pPr>
    </w:lvl>
    <w:lvl w:ilvl="6" w:tplc="040C000F" w:tentative="1">
      <w:start w:val="1"/>
      <w:numFmt w:val="decimal"/>
      <w:lvlText w:val="%7."/>
      <w:lvlJc w:val="left"/>
      <w:pPr>
        <w:ind w:left="5240" w:hanging="360"/>
      </w:pPr>
    </w:lvl>
    <w:lvl w:ilvl="7" w:tplc="040C0019" w:tentative="1">
      <w:start w:val="1"/>
      <w:numFmt w:val="lowerLetter"/>
      <w:lvlText w:val="%8."/>
      <w:lvlJc w:val="left"/>
      <w:pPr>
        <w:ind w:left="5960" w:hanging="360"/>
      </w:pPr>
    </w:lvl>
    <w:lvl w:ilvl="8" w:tplc="040C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214927F2"/>
    <w:multiLevelType w:val="hybridMultilevel"/>
    <w:tmpl w:val="4552D86A"/>
    <w:lvl w:ilvl="0" w:tplc="040C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23273CB2"/>
    <w:multiLevelType w:val="multilevel"/>
    <w:tmpl w:val="3586C69C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  <w:b/>
        <w:bCs/>
        <w:color w:val="1F497D" w:themeColor="text2"/>
      </w:rPr>
    </w:lvl>
    <w:lvl w:ilvl="1">
      <w:start w:val="1"/>
      <w:numFmt w:val="decimal"/>
      <w:lvlText w:val="%1.%2"/>
      <w:lvlJc w:val="left"/>
      <w:pPr>
        <w:ind w:left="109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28E230E6"/>
    <w:multiLevelType w:val="multilevel"/>
    <w:tmpl w:val="4552D86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AF94FBF"/>
    <w:multiLevelType w:val="multilevel"/>
    <w:tmpl w:val="AD80B32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7" w15:restartNumberingAfterBreak="0">
    <w:nsid w:val="2CB5586E"/>
    <w:multiLevelType w:val="hybridMultilevel"/>
    <w:tmpl w:val="7DAEFC96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2D73639D"/>
    <w:multiLevelType w:val="multilevel"/>
    <w:tmpl w:val="81703D5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b/>
        <w:d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9" w15:restartNumberingAfterBreak="0">
    <w:nsid w:val="309E64B0"/>
    <w:multiLevelType w:val="multilevel"/>
    <w:tmpl w:val="0FC8ADB4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0" w15:restartNumberingAfterBreak="0">
    <w:nsid w:val="3A033DBF"/>
    <w:multiLevelType w:val="multilevel"/>
    <w:tmpl w:val="9182AD9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1" w15:restartNumberingAfterBreak="0">
    <w:nsid w:val="3A7D1DD3"/>
    <w:multiLevelType w:val="hybridMultilevel"/>
    <w:tmpl w:val="E7F068E6"/>
    <w:lvl w:ilvl="0" w:tplc="B6D49358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37064024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1DF0D566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38FED426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7108DCFA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1C345684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968028A6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DCDEE7E8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6B9E0A86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22" w15:restartNumberingAfterBreak="0">
    <w:nsid w:val="3BC546FD"/>
    <w:multiLevelType w:val="hybridMultilevel"/>
    <w:tmpl w:val="266EB4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54D74"/>
    <w:multiLevelType w:val="multilevel"/>
    <w:tmpl w:val="F8CEC16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65" w:hanging="560"/>
      </w:pPr>
      <w:rPr>
        <w:rFonts w:hint="default"/>
        <w:b/>
        <w:bCs/>
      </w:rPr>
    </w:lvl>
    <w:lvl w:ilvl="2">
      <w:start w:val="2"/>
      <w:numFmt w:val="decimal"/>
      <w:lvlText w:val="%1.%2.%3"/>
      <w:lvlJc w:val="left"/>
      <w:pPr>
        <w:ind w:left="213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 w:val="0"/>
      </w:rPr>
    </w:lvl>
  </w:abstractNum>
  <w:abstractNum w:abstractNumId="24" w15:restartNumberingAfterBreak="0">
    <w:nsid w:val="49F2004B"/>
    <w:multiLevelType w:val="hybridMultilevel"/>
    <w:tmpl w:val="F18666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D10DB"/>
    <w:multiLevelType w:val="hybridMultilevel"/>
    <w:tmpl w:val="FB2EAEC6"/>
    <w:lvl w:ilvl="0" w:tplc="7D9A1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C33C0"/>
    <w:multiLevelType w:val="multilevel"/>
    <w:tmpl w:val="29EE121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d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7" w15:restartNumberingAfterBreak="0">
    <w:nsid w:val="5F8E0785"/>
    <w:multiLevelType w:val="hybridMultilevel"/>
    <w:tmpl w:val="C660C72E"/>
    <w:lvl w:ilvl="0" w:tplc="F082362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561AB"/>
    <w:multiLevelType w:val="multilevel"/>
    <w:tmpl w:val="3F28583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9" w15:restartNumberingAfterBreak="0">
    <w:nsid w:val="637716EE"/>
    <w:multiLevelType w:val="hybridMultilevel"/>
    <w:tmpl w:val="BD2CD3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15FB3"/>
    <w:multiLevelType w:val="hybridMultilevel"/>
    <w:tmpl w:val="59DCDEC0"/>
    <w:lvl w:ilvl="0" w:tplc="040C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1" w15:restartNumberingAfterBreak="0">
    <w:nsid w:val="6C332E59"/>
    <w:multiLevelType w:val="multilevel"/>
    <w:tmpl w:val="A6B019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2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91E8F"/>
    <w:multiLevelType w:val="multilevel"/>
    <w:tmpl w:val="81703D5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b/>
        <w:d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4" w15:restartNumberingAfterBreak="0">
    <w:nsid w:val="706B104E"/>
    <w:multiLevelType w:val="hybridMultilevel"/>
    <w:tmpl w:val="4F70E1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6A853FE"/>
    <w:multiLevelType w:val="hybridMultilevel"/>
    <w:tmpl w:val="FB56D1AA"/>
    <w:lvl w:ilvl="0" w:tplc="040C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36" w15:restartNumberingAfterBreak="0">
    <w:nsid w:val="76FC77C8"/>
    <w:multiLevelType w:val="hybridMultilevel"/>
    <w:tmpl w:val="F3DCD40C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79C26474"/>
    <w:multiLevelType w:val="hybridMultilevel"/>
    <w:tmpl w:val="E7F068E6"/>
    <w:lvl w:ilvl="0" w:tplc="040C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38" w15:restartNumberingAfterBreak="0">
    <w:nsid w:val="7D1972BF"/>
    <w:multiLevelType w:val="multilevel"/>
    <w:tmpl w:val="575495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FF94F8F"/>
    <w:multiLevelType w:val="multilevel"/>
    <w:tmpl w:val="6ED2D52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d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 w16cid:durableId="1367874187">
    <w:abstractNumId w:val="39"/>
  </w:num>
  <w:num w:numId="2" w16cid:durableId="1520269063">
    <w:abstractNumId w:val="0"/>
  </w:num>
  <w:num w:numId="3" w16cid:durableId="450393880">
    <w:abstractNumId w:val="35"/>
  </w:num>
  <w:num w:numId="4" w16cid:durableId="1234312650">
    <w:abstractNumId w:val="37"/>
  </w:num>
  <w:num w:numId="5" w16cid:durableId="195700582">
    <w:abstractNumId w:val="21"/>
  </w:num>
  <w:num w:numId="6" w16cid:durableId="23410032">
    <w:abstractNumId w:val="30"/>
  </w:num>
  <w:num w:numId="7" w16cid:durableId="426660940">
    <w:abstractNumId w:val="8"/>
  </w:num>
  <w:num w:numId="8" w16cid:durableId="285350408">
    <w:abstractNumId w:val="16"/>
  </w:num>
  <w:num w:numId="9" w16cid:durableId="329413775">
    <w:abstractNumId w:val="20"/>
  </w:num>
  <w:num w:numId="10" w16cid:durableId="290939655">
    <w:abstractNumId w:val="34"/>
  </w:num>
  <w:num w:numId="11" w16cid:durableId="136731745">
    <w:abstractNumId w:val="13"/>
  </w:num>
  <w:num w:numId="12" w16cid:durableId="1782265744">
    <w:abstractNumId w:val="15"/>
  </w:num>
  <w:num w:numId="13" w16cid:durableId="1790660536">
    <w:abstractNumId w:val="5"/>
  </w:num>
  <w:num w:numId="14" w16cid:durableId="221453268">
    <w:abstractNumId w:val="31"/>
  </w:num>
  <w:num w:numId="15" w16cid:durableId="2043624290">
    <w:abstractNumId w:val="18"/>
  </w:num>
  <w:num w:numId="16" w16cid:durableId="1018238104">
    <w:abstractNumId w:val="9"/>
  </w:num>
  <w:num w:numId="17" w16cid:durableId="583151970">
    <w:abstractNumId w:val="4"/>
  </w:num>
  <w:num w:numId="18" w16cid:durableId="1260797263">
    <w:abstractNumId w:val="7"/>
  </w:num>
  <w:num w:numId="19" w16cid:durableId="1891500896">
    <w:abstractNumId w:val="3"/>
  </w:num>
  <w:num w:numId="20" w16cid:durableId="1047752889">
    <w:abstractNumId w:val="2"/>
  </w:num>
  <w:num w:numId="21" w16cid:durableId="1044519144">
    <w:abstractNumId w:val="28"/>
  </w:num>
  <w:num w:numId="22" w16cid:durableId="718670757">
    <w:abstractNumId w:val="36"/>
  </w:num>
  <w:num w:numId="23" w16cid:durableId="130250490">
    <w:abstractNumId w:val="26"/>
  </w:num>
  <w:num w:numId="24" w16cid:durableId="53893631">
    <w:abstractNumId w:val="38"/>
  </w:num>
  <w:num w:numId="25" w16cid:durableId="94984006">
    <w:abstractNumId w:val="25"/>
  </w:num>
  <w:num w:numId="26" w16cid:durableId="1026951658">
    <w:abstractNumId w:val="1"/>
  </w:num>
  <w:num w:numId="27" w16cid:durableId="176817474">
    <w:abstractNumId w:val="33"/>
  </w:num>
  <w:num w:numId="28" w16cid:durableId="1291935348">
    <w:abstractNumId w:val="23"/>
  </w:num>
  <w:num w:numId="29" w16cid:durableId="2077391091">
    <w:abstractNumId w:val="14"/>
  </w:num>
  <w:num w:numId="30" w16cid:durableId="1259219767">
    <w:abstractNumId w:val="27"/>
  </w:num>
  <w:num w:numId="31" w16cid:durableId="1837374843">
    <w:abstractNumId w:val="11"/>
  </w:num>
  <w:num w:numId="32" w16cid:durableId="825168351">
    <w:abstractNumId w:val="6"/>
  </w:num>
  <w:num w:numId="33" w16cid:durableId="1939368807">
    <w:abstractNumId w:val="19"/>
  </w:num>
  <w:num w:numId="34" w16cid:durableId="1695502059">
    <w:abstractNumId w:val="12"/>
  </w:num>
  <w:num w:numId="35" w16cid:durableId="544489636">
    <w:abstractNumId w:val="32"/>
  </w:num>
  <w:num w:numId="36" w16cid:durableId="716969844">
    <w:abstractNumId w:val="22"/>
  </w:num>
  <w:num w:numId="37" w16cid:durableId="1681930177">
    <w:abstractNumId w:val="29"/>
  </w:num>
  <w:num w:numId="38" w16cid:durableId="2005039924">
    <w:abstractNumId w:val="24"/>
  </w:num>
  <w:num w:numId="39" w16cid:durableId="1533490833">
    <w:abstractNumId w:val="10"/>
  </w:num>
  <w:num w:numId="40" w16cid:durableId="1892569491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ime Alvarez">
    <w15:presenceInfo w15:providerId="AD" w15:userId="S::jaime.alvarez@iala-aism.org::9cdd6dbb-d388-42c1-9836-93fbbc7060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embedSystemFonts/>
  <w:bordersDoNotSurroundHeader/>
  <w:bordersDoNotSurroundFooter/>
  <w:proofState w:spelling="clean" w:grammar="clean"/>
  <w:trackRevisions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wM7MwMDEwNLewsDRT0lEKTi0uzszPAykwMagFAHRnQJstAAAA"/>
  </w:docVars>
  <w:rsids>
    <w:rsidRoot w:val="001C4933"/>
    <w:rsid w:val="000006C6"/>
    <w:rsid w:val="00000AD8"/>
    <w:rsid w:val="00001BD0"/>
    <w:rsid w:val="00002800"/>
    <w:rsid w:val="00003595"/>
    <w:rsid w:val="00004489"/>
    <w:rsid w:val="00006160"/>
    <w:rsid w:val="00006522"/>
    <w:rsid w:val="00007E60"/>
    <w:rsid w:val="00010311"/>
    <w:rsid w:val="000103CA"/>
    <w:rsid w:val="00010472"/>
    <w:rsid w:val="000105B0"/>
    <w:rsid w:val="00011947"/>
    <w:rsid w:val="00012074"/>
    <w:rsid w:val="00012185"/>
    <w:rsid w:val="00013320"/>
    <w:rsid w:val="00016D18"/>
    <w:rsid w:val="0001754C"/>
    <w:rsid w:val="000202F6"/>
    <w:rsid w:val="00020BF3"/>
    <w:rsid w:val="00020C72"/>
    <w:rsid w:val="00021206"/>
    <w:rsid w:val="000216E8"/>
    <w:rsid w:val="000218E1"/>
    <w:rsid w:val="00021B91"/>
    <w:rsid w:val="0002347E"/>
    <w:rsid w:val="000251F1"/>
    <w:rsid w:val="000258B7"/>
    <w:rsid w:val="000258CC"/>
    <w:rsid w:val="00027B05"/>
    <w:rsid w:val="000302E6"/>
    <w:rsid w:val="00030D5B"/>
    <w:rsid w:val="00031B8B"/>
    <w:rsid w:val="000342D3"/>
    <w:rsid w:val="00034613"/>
    <w:rsid w:val="000355FE"/>
    <w:rsid w:val="0003566E"/>
    <w:rsid w:val="0003619B"/>
    <w:rsid w:val="0003745C"/>
    <w:rsid w:val="00037940"/>
    <w:rsid w:val="00037979"/>
    <w:rsid w:val="00037ECF"/>
    <w:rsid w:val="000401FC"/>
    <w:rsid w:val="00040471"/>
    <w:rsid w:val="00040E49"/>
    <w:rsid w:val="000439A1"/>
    <w:rsid w:val="00045667"/>
    <w:rsid w:val="00050CC2"/>
    <w:rsid w:val="00054060"/>
    <w:rsid w:val="00057554"/>
    <w:rsid w:val="0005786C"/>
    <w:rsid w:val="00060520"/>
    <w:rsid w:val="00060DAB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4706"/>
    <w:rsid w:val="00075686"/>
    <w:rsid w:val="0007626F"/>
    <w:rsid w:val="000805CC"/>
    <w:rsid w:val="000821D6"/>
    <w:rsid w:val="0008242F"/>
    <w:rsid w:val="00083DF0"/>
    <w:rsid w:val="00084379"/>
    <w:rsid w:val="00085ED0"/>
    <w:rsid w:val="00086056"/>
    <w:rsid w:val="000873ED"/>
    <w:rsid w:val="00090B83"/>
    <w:rsid w:val="0009285B"/>
    <w:rsid w:val="000940FE"/>
    <w:rsid w:val="000942AD"/>
    <w:rsid w:val="0009431B"/>
    <w:rsid w:val="00096CAB"/>
    <w:rsid w:val="000A3265"/>
    <w:rsid w:val="000A33EA"/>
    <w:rsid w:val="000A3DB4"/>
    <w:rsid w:val="000A3F32"/>
    <w:rsid w:val="000A53F2"/>
    <w:rsid w:val="000A58CC"/>
    <w:rsid w:val="000A6645"/>
    <w:rsid w:val="000B0921"/>
    <w:rsid w:val="000B1E38"/>
    <w:rsid w:val="000B44E9"/>
    <w:rsid w:val="000B69D2"/>
    <w:rsid w:val="000B705C"/>
    <w:rsid w:val="000B707B"/>
    <w:rsid w:val="000C484E"/>
    <w:rsid w:val="000C4989"/>
    <w:rsid w:val="000C51BE"/>
    <w:rsid w:val="000C5B8B"/>
    <w:rsid w:val="000C757E"/>
    <w:rsid w:val="000C7D1F"/>
    <w:rsid w:val="000D2273"/>
    <w:rsid w:val="000D4664"/>
    <w:rsid w:val="000D6662"/>
    <w:rsid w:val="000D778D"/>
    <w:rsid w:val="000E0091"/>
    <w:rsid w:val="000E027C"/>
    <w:rsid w:val="000E13B4"/>
    <w:rsid w:val="000E1D07"/>
    <w:rsid w:val="000E3DDA"/>
    <w:rsid w:val="000E3FC4"/>
    <w:rsid w:val="000E529B"/>
    <w:rsid w:val="000E5337"/>
    <w:rsid w:val="000E5D4D"/>
    <w:rsid w:val="000E64F9"/>
    <w:rsid w:val="000E6534"/>
    <w:rsid w:val="000F0A6B"/>
    <w:rsid w:val="000F0E15"/>
    <w:rsid w:val="000F2B5B"/>
    <w:rsid w:val="000F2DC0"/>
    <w:rsid w:val="000F36C4"/>
    <w:rsid w:val="000F520C"/>
    <w:rsid w:val="000F5CAF"/>
    <w:rsid w:val="000F6F48"/>
    <w:rsid w:val="000F739F"/>
    <w:rsid w:val="000F7A80"/>
    <w:rsid w:val="000F7BAA"/>
    <w:rsid w:val="00100468"/>
    <w:rsid w:val="0010072B"/>
    <w:rsid w:val="0010092C"/>
    <w:rsid w:val="001052A7"/>
    <w:rsid w:val="00105684"/>
    <w:rsid w:val="00106935"/>
    <w:rsid w:val="00106BBC"/>
    <w:rsid w:val="0010728A"/>
    <w:rsid w:val="0010752F"/>
    <w:rsid w:val="00113DEB"/>
    <w:rsid w:val="00116DAE"/>
    <w:rsid w:val="001214D3"/>
    <w:rsid w:val="001248DE"/>
    <w:rsid w:val="00127FCA"/>
    <w:rsid w:val="00131FBE"/>
    <w:rsid w:val="00132372"/>
    <w:rsid w:val="0013279C"/>
    <w:rsid w:val="00134DCC"/>
    <w:rsid w:val="001352E6"/>
    <w:rsid w:val="001373CB"/>
    <w:rsid w:val="00140CD3"/>
    <w:rsid w:val="00141D2B"/>
    <w:rsid w:val="00141DD9"/>
    <w:rsid w:val="00142D16"/>
    <w:rsid w:val="00143359"/>
    <w:rsid w:val="00143461"/>
    <w:rsid w:val="00146D14"/>
    <w:rsid w:val="00147ADF"/>
    <w:rsid w:val="001533A5"/>
    <w:rsid w:val="00155B89"/>
    <w:rsid w:val="00156E95"/>
    <w:rsid w:val="0016095E"/>
    <w:rsid w:val="00161500"/>
    <w:rsid w:val="00161F4E"/>
    <w:rsid w:val="00163B33"/>
    <w:rsid w:val="00166F15"/>
    <w:rsid w:val="00171ACD"/>
    <w:rsid w:val="0017205F"/>
    <w:rsid w:val="0017450D"/>
    <w:rsid w:val="00180D0F"/>
    <w:rsid w:val="00180F79"/>
    <w:rsid w:val="00181A0D"/>
    <w:rsid w:val="001843D5"/>
    <w:rsid w:val="00187061"/>
    <w:rsid w:val="0019168A"/>
    <w:rsid w:val="00191AAA"/>
    <w:rsid w:val="00192C38"/>
    <w:rsid w:val="001967BF"/>
    <w:rsid w:val="00196F4D"/>
    <w:rsid w:val="00197CF6"/>
    <w:rsid w:val="001A1289"/>
    <w:rsid w:val="001A12D3"/>
    <w:rsid w:val="001A14FB"/>
    <w:rsid w:val="001A268C"/>
    <w:rsid w:val="001A738E"/>
    <w:rsid w:val="001A77B3"/>
    <w:rsid w:val="001B0EA7"/>
    <w:rsid w:val="001B12DB"/>
    <w:rsid w:val="001B154A"/>
    <w:rsid w:val="001B4450"/>
    <w:rsid w:val="001B4D02"/>
    <w:rsid w:val="001B5FE8"/>
    <w:rsid w:val="001B7E1F"/>
    <w:rsid w:val="001C14F7"/>
    <w:rsid w:val="001C2AB0"/>
    <w:rsid w:val="001C2FE0"/>
    <w:rsid w:val="001C4933"/>
    <w:rsid w:val="001C60F8"/>
    <w:rsid w:val="001C7F42"/>
    <w:rsid w:val="001D21B4"/>
    <w:rsid w:val="001D6D27"/>
    <w:rsid w:val="001D7143"/>
    <w:rsid w:val="001E4C12"/>
    <w:rsid w:val="001E7AFC"/>
    <w:rsid w:val="001F0AFB"/>
    <w:rsid w:val="001F0BCC"/>
    <w:rsid w:val="001F286A"/>
    <w:rsid w:val="001F3CC6"/>
    <w:rsid w:val="001F3D11"/>
    <w:rsid w:val="001F41F4"/>
    <w:rsid w:val="001F60B0"/>
    <w:rsid w:val="001F7318"/>
    <w:rsid w:val="001F7F53"/>
    <w:rsid w:val="00200225"/>
    <w:rsid w:val="002020A4"/>
    <w:rsid w:val="00202E0B"/>
    <w:rsid w:val="00203ECE"/>
    <w:rsid w:val="00205949"/>
    <w:rsid w:val="00205E81"/>
    <w:rsid w:val="00207147"/>
    <w:rsid w:val="00207285"/>
    <w:rsid w:val="00207395"/>
    <w:rsid w:val="00221A67"/>
    <w:rsid w:val="00221B3D"/>
    <w:rsid w:val="00222090"/>
    <w:rsid w:val="002229B8"/>
    <w:rsid w:val="00224ED8"/>
    <w:rsid w:val="002259F5"/>
    <w:rsid w:val="00227379"/>
    <w:rsid w:val="002310D5"/>
    <w:rsid w:val="002319C3"/>
    <w:rsid w:val="002325A7"/>
    <w:rsid w:val="002332AF"/>
    <w:rsid w:val="002373A8"/>
    <w:rsid w:val="00237970"/>
    <w:rsid w:val="00237EAC"/>
    <w:rsid w:val="00240D88"/>
    <w:rsid w:val="002419DC"/>
    <w:rsid w:val="00241B91"/>
    <w:rsid w:val="00241BA6"/>
    <w:rsid w:val="002428B4"/>
    <w:rsid w:val="00243CCE"/>
    <w:rsid w:val="00244B54"/>
    <w:rsid w:val="00244E48"/>
    <w:rsid w:val="00244FED"/>
    <w:rsid w:val="00245A94"/>
    <w:rsid w:val="00246323"/>
    <w:rsid w:val="00247634"/>
    <w:rsid w:val="002501FF"/>
    <w:rsid w:val="00250541"/>
    <w:rsid w:val="00250FD1"/>
    <w:rsid w:val="002510B3"/>
    <w:rsid w:val="002516F8"/>
    <w:rsid w:val="00251B28"/>
    <w:rsid w:val="00251B55"/>
    <w:rsid w:val="002523BE"/>
    <w:rsid w:val="00252D8B"/>
    <w:rsid w:val="00256D59"/>
    <w:rsid w:val="00257CB7"/>
    <w:rsid w:val="00257F0D"/>
    <w:rsid w:val="002624C1"/>
    <w:rsid w:val="00262613"/>
    <w:rsid w:val="00264792"/>
    <w:rsid w:val="00265CEE"/>
    <w:rsid w:val="002660AB"/>
    <w:rsid w:val="0027119A"/>
    <w:rsid w:val="0027138A"/>
    <w:rsid w:val="002718A4"/>
    <w:rsid w:val="00273394"/>
    <w:rsid w:val="00274A0A"/>
    <w:rsid w:val="00274D3C"/>
    <w:rsid w:val="002777BF"/>
    <w:rsid w:val="00277A03"/>
    <w:rsid w:val="00280AE1"/>
    <w:rsid w:val="00280B50"/>
    <w:rsid w:val="002816F1"/>
    <w:rsid w:val="00282E1F"/>
    <w:rsid w:val="00284958"/>
    <w:rsid w:val="002853C2"/>
    <w:rsid w:val="00285AEF"/>
    <w:rsid w:val="00285EB0"/>
    <w:rsid w:val="002864BB"/>
    <w:rsid w:val="002867DB"/>
    <w:rsid w:val="002873B2"/>
    <w:rsid w:val="0029022B"/>
    <w:rsid w:val="00291FD4"/>
    <w:rsid w:val="00292D8F"/>
    <w:rsid w:val="002939D3"/>
    <w:rsid w:val="0029405B"/>
    <w:rsid w:val="0029435C"/>
    <w:rsid w:val="0029654E"/>
    <w:rsid w:val="00296B71"/>
    <w:rsid w:val="00296DD5"/>
    <w:rsid w:val="00296F45"/>
    <w:rsid w:val="0029723B"/>
    <w:rsid w:val="00297461"/>
    <w:rsid w:val="002A0B30"/>
    <w:rsid w:val="002A0CC3"/>
    <w:rsid w:val="002A0E0E"/>
    <w:rsid w:val="002A19A3"/>
    <w:rsid w:val="002A4DBD"/>
    <w:rsid w:val="002A53BD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E92"/>
    <w:rsid w:val="002B7E58"/>
    <w:rsid w:val="002C1F9F"/>
    <w:rsid w:val="002C29B5"/>
    <w:rsid w:val="002C6716"/>
    <w:rsid w:val="002C6F37"/>
    <w:rsid w:val="002D15DC"/>
    <w:rsid w:val="002D3C42"/>
    <w:rsid w:val="002D4DBB"/>
    <w:rsid w:val="002D5927"/>
    <w:rsid w:val="002D5FBC"/>
    <w:rsid w:val="002D67D9"/>
    <w:rsid w:val="002D792D"/>
    <w:rsid w:val="002E06A4"/>
    <w:rsid w:val="002E20AB"/>
    <w:rsid w:val="002E268B"/>
    <w:rsid w:val="002E3828"/>
    <w:rsid w:val="002E41EA"/>
    <w:rsid w:val="002E44BA"/>
    <w:rsid w:val="002E4C96"/>
    <w:rsid w:val="002E4F2E"/>
    <w:rsid w:val="002E56F5"/>
    <w:rsid w:val="002E7142"/>
    <w:rsid w:val="002E7346"/>
    <w:rsid w:val="002F0F72"/>
    <w:rsid w:val="002F267B"/>
    <w:rsid w:val="002F326D"/>
    <w:rsid w:val="002F7A9A"/>
    <w:rsid w:val="002F7AD4"/>
    <w:rsid w:val="002F7B0D"/>
    <w:rsid w:val="00300A45"/>
    <w:rsid w:val="003018D1"/>
    <w:rsid w:val="00301E36"/>
    <w:rsid w:val="00302571"/>
    <w:rsid w:val="00302A30"/>
    <w:rsid w:val="003033D5"/>
    <w:rsid w:val="003036F5"/>
    <w:rsid w:val="003056BC"/>
    <w:rsid w:val="00306FAD"/>
    <w:rsid w:val="00310E8E"/>
    <w:rsid w:val="00312647"/>
    <w:rsid w:val="00314D20"/>
    <w:rsid w:val="00315F41"/>
    <w:rsid w:val="00316279"/>
    <w:rsid w:val="003165C9"/>
    <w:rsid w:val="003165EF"/>
    <w:rsid w:val="0031699E"/>
    <w:rsid w:val="00317374"/>
    <w:rsid w:val="00317F5F"/>
    <w:rsid w:val="003208A6"/>
    <w:rsid w:val="003213F4"/>
    <w:rsid w:val="003233F1"/>
    <w:rsid w:val="003247D8"/>
    <w:rsid w:val="00324AD0"/>
    <w:rsid w:val="00324CE5"/>
    <w:rsid w:val="00325D28"/>
    <w:rsid w:val="00327007"/>
    <w:rsid w:val="0032708D"/>
    <w:rsid w:val="003270A7"/>
    <w:rsid w:val="003275A0"/>
    <w:rsid w:val="0033098C"/>
    <w:rsid w:val="003315F5"/>
    <w:rsid w:val="00331D40"/>
    <w:rsid w:val="00332FE3"/>
    <w:rsid w:val="00334398"/>
    <w:rsid w:val="003352B1"/>
    <w:rsid w:val="00335ADE"/>
    <w:rsid w:val="00336BFF"/>
    <w:rsid w:val="00337008"/>
    <w:rsid w:val="00337B0F"/>
    <w:rsid w:val="00342DDE"/>
    <w:rsid w:val="00342FC6"/>
    <w:rsid w:val="0034728F"/>
    <w:rsid w:val="0034775B"/>
    <w:rsid w:val="00350F29"/>
    <w:rsid w:val="0035221B"/>
    <w:rsid w:val="00352CB4"/>
    <w:rsid w:val="00353C29"/>
    <w:rsid w:val="00355BCC"/>
    <w:rsid w:val="003566F7"/>
    <w:rsid w:val="00357C75"/>
    <w:rsid w:val="00357EC5"/>
    <w:rsid w:val="0036089F"/>
    <w:rsid w:val="00360ED5"/>
    <w:rsid w:val="003647B4"/>
    <w:rsid w:val="00364E83"/>
    <w:rsid w:val="00365630"/>
    <w:rsid w:val="0036652D"/>
    <w:rsid w:val="00366D78"/>
    <w:rsid w:val="00367032"/>
    <w:rsid w:val="00371F00"/>
    <w:rsid w:val="00374466"/>
    <w:rsid w:val="00375615"/>
    <w:rsid w:val="00377DC5"/>
    <w:rsid w:val="0038115F"/>
    <w:rsid w:val="00381BC5"/>
    <w:rsid w:val="00387235"/>
    <w:rsid w:val="003875F9"/>
    <w:rsid w:val="00390207"/>
    <w:rsid w:val="003912E1"/>
    <w:rsid w:val="003914C9"/>
    <w:rsid w:val="00391CEF"/>
    <w:rsid w:val="0039512C"/>
    <w:rsid w:val="003962C0"/>
    <w:rsid w:val="00396644"/>
    <w:rsid w:val="00397E1D"/>
    <w:rsid w:val="003A12DF"/>
    <w:rsid w:val="003A1DA1"/>
    <w:rsid w:val="003A2D13"/>
    <w:rsid w:val="003A3018"/>
    <w:rsid w:val="003A3C21"/>
    <w:rsid w:val="003A66B1"/>
    <w:rsid w:val="003A6700"/>
    <w:rsid w:val="003A6E66"/>
    <w:rsid w:val="003A7C26"/>
    <w:rsid w:val="003A7FE7"/>
    <w:rsid w:val="003B04F4"/>
    <w:rsid w:val="003B05DC"/>
    <w:rsid w:val="003B229F"/>
    <w:rsid w:val="003B712A"/>
    <w:rsid w:val="003B7CDE"/>
    <w:rsid w:val="003C0C43"/>
    <w:rsid w:val="003C0CE7"/>
    <w:rsid w:val="003C1241"/>
    <w:rsid w:val="003C4CBB"/>
    <w:rsid w:val="003C5355"/>
    <w:rsid w:val="003C5855"/>
    <w:rsid w:val="003C6BFF"/>
    <w:rsid w:val="003C7332"/>
    <w:rsid w:val="003C73FC"/>
    <w:rsid w:val="003D02DD"/>
    <w:rsid w:val="003D0954"/>
    <w:rsid w:val="003D178B"/>
    <w:rsid w:val="003D2EAE"/>
    <w:rsid w:val="003D39A8"/>
    <w:rsid w:val="003D41B7"/>
    <w:rsid w:val="003D4A3F"/>
    <w:rsid w:val="003D5DD0"/>
    <w:rsid w:val="003D6389"/>
    <w:rsid w:val="003E253D"/>
    <w:rsid w:val="003E3235"/>
    <w:rsid w:val="003E59E4"/>
    <w:rsid w:val="003E61AC"/>
    <w:rsid w:val="003E65B5"/>
    <w:rsid w:val="003F0580"/>
    <w:rsid w:val="003F0E47"/>
    <w:rsid w:val="003F1035"/>
    <w:rsid w:val="003F19A2"/>
    <w:rsid w:val="003F5080"/>
    <w:rsid w:val="003F66F7"/>
    <w:rsid w:val="003F6E51"/>
    <w:rsid w:val="003F728F"/>
    <w:rsid w:val="003F7EB8"/>
    <w:rsid w:val="004016F6"/>
    <w:rsid w:val="004021E9"/>
    <w:rsid w:val="00402BD0"/>
    <w:rsid w:val="00402FDF"/>
    <w:rsid w:val="00403912"/>
    <w:rsid w:val="00403D64"/>
    <w:rsid w:val="00404C85"/>
    <w:rsid w:val="00405B0E"/>
    <w:rsid w:val="00405FBF"/>
    <w:rsid w:val="00406AE5"/>
    <w:rsid w:val="00407EED"/>
    <w:rsid w:val="00410B0E"/>
    <w:rsid w:val="00410E66"/>
    <w:rsid w:val="00411884"/>
    <w:rsid w:val="00412BC9"/>
    <w:rsid w:val="00412ED1"/>
    <w:rsid w:val="0041330D"/>
    <w:rsid w:val="0041359F"/>
    <w:rsid w:val="0041498F"/>
    <w:rsid w:val="00414C78"/>
    <w:rsid w:val="00417645"/>
    <w:rsid w:val="004202CD"/>
    <w:rsid w:val="00421D77"/>
    <w:rsid w:val="00421F22"/>
    <w:rsid w:val="00422CC4"/>
    <w:rsid w:val="0042388F"/>
    <w:rsid w:val="00423D8E"/>
    <w:rsid w:val="00425A98"/>
    <w:rsid w:val="00425F23"/>
    <w:rsid w:val="00426EB0"/>
    <w:rsid w:val="00427E89"/>
    <w:rsid w:val="00430414"/>
    <w:rsid w:val="0043137C"/>
    <w:rsid w:val="0043139C"/>
    <w:rsid w:val="00431BC2"/>
    <w:rsid w:val="00432817"/>
    <w:rsid w:val="004339E4"/>
    <w:rsid w:val="00436AE7"/>
    <w:rsid w:val="00436E54"/>
    <w:rsid w:val="00437F5D"/>
    <w:rsid w:val="004410EC"/>
    <w:rsid w:val="00441647"/>
    <w:rsid w:val="00441E2B"/>
    <w:rsid w:val="00442EDD"/>
    <w:rsid w:val="00444402"/>
    <w:rsid w:val="004445B2"/>
    <w:rsid w:val="00444EDD"/>
    <w:rsid w:val="0044796D"/>
    <w:rsid w:val="004510BB"/>
    <w:rsid w:val="004511EC"/>
    <w:rsid w:val="004534D1"/>
    <w:rsid w:val="0045744C"/>
    <w:rsid w:val="004604A2"/>
    <w:rsid w:val="00460651"/>
    <w:rsid w:val="00460924"/>
    <w:rsid w:val="00461C58"/>
    <w:rsid w:val="00462B6D"/>
    <w:rsid w:val="004631A3"/>
    <w:rsid w:val="00463BFE"/>
    <w:rsid w:val="00464BA8"/>
    <w:rsid w:val="00466703"/>
    <w:rsid w:val="004667DB"/>
    <w:rsid w:val="00466B2A"/>
    <w:rsid w:val="004672E7"/>
    <w:rsid w:val="0047021E"/>
    <w:rsid w:val="00470D05"/>
    <w:rsid w:val="00472DC1"/>
    <w:rsid w:val="00475FA7"/>
    <w:rsid w:val="004768F6"/>
    <w:rsid w:val="00477B6A"/>
    <w:rsid w:val="00477E79"/>
    <w:rsid w:val="00477F53"/>
    <w:rsid w:val="00480A8D"/>
    <w:rsid w:val="004838A0"/>
    <w:rsid w:val="004863FB"/>
    <w:rsid w:val="00486BD4"/>
    <w:rsid w:val="00487A4B"/>
    <w:rsid w:val="00487BE7"/>
    <w:rsid w:val="00490A16"/>
    <w:rsid w:val="00490CBB"/>
    <w:rsid w:val="00492202"/>
    <w:rsid w:val="00493145"/>
    <w:rsid w:val="00493A22"/>
    <w:rsid w:val="004949B7"/>
    <w:rsid w:val="00494DE5"/>
    <w:rsid w:val="004A1021"/>
    <w:rsid w:val="004A2B16"/>
    <w:rsid w:val="004A40B7"/>
    <w:rsid w:val="004A64EF"/>
    <w:rsid w:val="004A6F8E"/>
    <w:rsid w:val="004B09D6"/>
    <w:rsid w:val="004B2370"/>
    <w:rsid w:val="004B42A3"/>
    <w:rsid w:val="004B6F0D"/>
    <w:rsid w:val="004C0749"/>
    <w:rsid w:val="004C27E6"/>
    <w:rsid w:val="004C28BA"/>
    <w:rsid w:val="004C5BA3"/>
    <w:rsid w:val="004C5D9F"/>
    <w:rsid w:val="004C7820"/>
    <w:rsid w:val="004D06EA"/>
    <w:rsid w:val="004D0D42"/>
    <w:rsid w:val="004D5B99"/>
    <w:rsid w:val="004D61F0"/>
    <w:rsid w:val="004D6B30"/>
    <w:rsid w:val="004D728A"/>
    <w:rsid w:val="004D7DDA"/>
    <w:rsid w:val="004E32D4"/>
    <w:rsid w:val="004E350B"/>
    <w:rsid w:val="004E3788"/>
    <w:rsid w:val="004E4B33"/>
    <w:rsid w:val="004E4DFA"/>
    <w:rsid w:val="004E4E92"/>
    <w:rsid w:val="004E7624"/>
    <w:rsid w:val="004E7A42"/>
    <w:rsid w:val="004F0D43"/>
    <w:rsid w:val="004F1287"/>
    <w:rsid w:val="004F3B20"/>
    <w:rsid w:val="004F4C55"/>
    <w:rsid w:val="004F5A7F"/>
    <w:rsid w:val="005015A2"/>
    <w:rsid w:val="00501780"/>
    <w:rsid w:val="005022D6"/>
    <w:rsid w:val="00503268"/>
    <w:rsid w:val="005035E5"/>
    <w:rsid w:val="00504966"/>
    <w:rsid w:val="00504F57"/>
    <w:rsid w:val="005107BB"/>
    <w:rsid w:val="005128B0"/>
    <w:rsid w:val="00512D07"/>
    <w:rsid w:val="00513056"/>
    <w:rsid w:val="00513797"/>
    <w:rsid w:val="00514005"/>
    <w:rsid w:val="00515B2C"/>
    <w:rsid w:val="00515FA1"/>
    <w:rsid w:val="00523D32"/>
    <w:rsid w:val="00523F21"/>
    <w:rsid w:val="005259F2"/>
    <w:rsid w:val="005309BA"/>
    <w:rsid w:val="005317B4"/>
    <w:rsid w:val="00533044"/>
    <w:rsid w:val="00533C51"/>
    <w:rsid w:val="00540167"/>
    <w:rsid w:val="005410A2"/>
    <w:rsid w:val="0054206E"/>
    <w:rsid w:val="00542735"/>
    <w:rsid w:val="00542D53"/>
    <w:rsid w:val="00543540"/>
    <w:rsid w:val="00544459"/>
    <w:rsid w:val="005449C0"/>
    <w:rsid w:val="00544E66"/>
    <w:rsid w:val="00545AA8"/>
    <w:rsid w:val="005462FA"/>
    <w:rsid w:val="00551576"/>
    <w:rsid w:val="005524DF"/>
    <w:rsid w:val="00555258"/>
    <w:rsid w:val="00556B55"/>
    <w:rsid w:val="00557846"/>
    <w:rsid w:val="005616BD"/>
    <w:rsid w:val="00570D87"/>
    <w:rsid w:val="005715F4"/>
    <w:rsid w:val="005716F1"/>
    <w:rsid w:val="0057461F"/>
    <w:rsid w:val="00574F6B"/>
    <w:rsid w:val="00577230"/>
    <w:rsid w:val="00580C25"/>
    <w:rsid w:val="0058535F"/>
    <w:rsid w:val="005862D7"/>
    <w:rsid w:val="0058647D"/>
    <w:rsid w:val="00586DF4"/>
    <w:rsid w:val="005902FB"/>
    <w:rsid w:val="00592DA2"/>
    <w:rsid w:val="00592E88"/>
    <w:rsid w:val="0059442D"/>
    <w:rsid w:val="005944B2"/>
    <w:rsid w:val="00594C47"/>
    <w:rsid w:val="00594EC9"/>
    <w:rsid w:val="00597E5C"/>
    <w:rsid w:val="00597F3F"/>
    <w:rsid w:val="005A0D88"/>
    <w:rsid w:val="005A47C4"/>
    <w:rsid w:val="005A4846"/>
    <w:rsid w:val="005A60D1"/>
    <w:rsid w:val="005A6374"/>
    <w:rsid w:val="005A6F96"/>
    <w:rsid w:val="005A7907"/>
    <w:rsid w:val="005A7CCB"/>
    <w:rsid w:val="005B19AD"/>
    <w:rsid w:val="005B1A9D"/>
    <w:rsid w:val="005B255F"/>
    <w:rsid w:val="005B4219"/>
    <w:rsid w:val="005B6DA1"/>
    <w:rsid w:val="005B7DE0"/>
    <w:rsid w:val="005C1EB8"/>
    <w:rsid w:val="005C3F1E"/>
    <w:rsid w:val="005C462C"/>
    <w:rsid w:val="005C4913"/>
    <w:rsid w:val="005C5CE5"/>
    <w:rsid w:val="005C630A"/>
    <w:rsid w:val="005C644C"/>
    <w:rsid w:val="005C7921"/>
    <w:rsid w:val="005D0A14"/>
    <w:rsid w:val="005D10A5"/>
    <w:rsid w:val="005D3CF6"/>
    <w:rsid w:val="005D4195"/>
    <w:rsid w:val="005D43F2"/>
    <w:rsid w:val="005D48DA"/>
    <w:rsid w:val="005D51FC"/>
    <w:rsid w:val="005D5642"/>
    <w:rsid w:val="005D7581"/>
    <w:rsid w:val="005E1838"/>
    <w:rsid w:val="005E29F9"/>
    <w:rsid w:val="005E3F3A"/>
    <w:rsid w:val="005E3FC5"/>
    <w:rsid w:val="005E56F8"/>
    <w:rsid w:val="005E6C56"/>
    <w:rsid w:val="005E7036"/>
    <w:rsid w:val="005F0ED7"/>
    <w:rsid w:val="005F2C21"/>
    <w:rsid w:val="005F4FAC"/>
    <w:rsid w:val="005F62EB"/>
    <w:rsid w:val="005F70F6"/>
    <w:rsid w:val="005F7F80"/>
    <w:rsid w:val="0060029F"/>
    <w:rsid w:val="00601283"/>
    <w:rsid w:val="00601DB0"/>
    <w:rsid w:val="00604F02"/>
    <w:rsid w:val="00607595"/>
    <w:rsid w:val="00610489"/>
    <w:rsid w:val="006108EB"/>
    <w:rsid w:val="00612411"/>
    <w:rsid w:val="00612A69"/>
    <w:rsid w:val="00612E92"/>
    <w:rsid w:val="0061377B"/>
    <w:rsid w:val="00613FCA"/>
    <w:rsid w:val="006156C7"/>
    <w:rsid w:val="006165C4"/>
    <w:rsid w:val="00617653"/>
    <w:rsid w:val="00620823"/>
    <w:rsid w:val="0062340E"/>
    <w:rsid w:val="006240CD"/>
    <w:rsid w:val="006255C3"/>
    <w:rsid w:val="0062705D"/>
    <w:rsid w:val="00627D87"/>
    <w:rsid w:val="006304F2"/>
    <w:rsid w:val="0063059A"/>
    <w:rsid w:val="00632719"/>
    <w:rsid w:val="00632CBC"/>
    <w:rsid w:val="00633D09"/>
    <w:rsid w:val="00635133"/>
    <w:rsid w:val="00635D6F"/>
    <w:rsid w:val="00636D7A"/>
    <w:rsid w:val="00637A1D"/>
    <w:rsid w:val="006400D3"/>
    <w:rsid w:val="00643ED8"/>
    <w:rsid w:val="006443E1"/>
    <w:rsid w:val="006451C3"/>
    <w:rsid w:val="006454C0"/>
    <w:rsid w:val="0064598A"/>
    <w:rsid w:val="00646288"/>
    <w:rsid w:val="006471A4"/>
    <w:rsid w:val="0065090B"/>
    <w:rsid w:val="0065090D"/>
    <w:rsid w:val="00650A51"/>
    <w:rsid w:val="00653325"/>
    <w:rsid w:val="00653C7F"/>
    <w:rsid w:val="00654CBD"/>
    <w:rsid w:val="0065703E"/>
    <w:rsid w:val="00660E83"/>
    <w:rsid w:val="00663532"/>
    <w:rsid w:val="006636B8"/>
    <w:rsid w:val="00663D77"/>
    <w:rsid w:val="00665082"/>
    <w:rsid w:val="006669EB"/>
    <w:rsid w:val="00670664"/>
    <w:rsid w:val="00670EC1"/>
    <w:rsid w:val="006720CB"/>
    <w:rsid w:val="006751A7"/>
    <w:rsid w:val="006762AD"/>
    <w:rsid w:val="0067632E"/>
    <w:rsid w:val="00676590"/>
    <w:rsid w:val="006776E6"/>
    <w:rsid w:val="00680643"/>
    <w:rsid w:val="00683174"/>
    <w:rsid w:val="00683D3F"/>
    <w:rsid w:val="00683F47"/>
    <w:rsid w:val="00685F12"/>
    <w:rsid w:val="00686AC9"/>
    <w:rsid w:val="0068752F"/>
    <w:rsid w:val="00687666"/>
    <w:rsid w:val="006907D1"/>
    <w:rsid w:val="006931FE"/>
    <w:rsid w:val="00693634"/>
    <w:rsid w:val="00694279"/>
    <w:rsid w:val="006955FE"/>
    <w:rsid w:val="006958CC"/>
    <w:rsid w:val="006969AC"/>
    <w:rsid w:val="00696FFF"/>
    <w:rsid w:val="006A0AED"/>
    <w:rsid w:val="006A1245"/>
    <w:rsid w:val="006A22C3"/>
    <w:rsid w:val="006A3084"/>
    <w:rsid w:val="006A3D68"/>
    <w:rsid w:val="006A55E9"/>
    <w:rsid w:val="006A7EA8"/>
    <w:rsid w:val="006B04DD"/>
    <w:rsid w:val="006B0762"/>
    <w:rsid w:val="006B0887"/>
    <w:rsid w:val="006B3865"/>
    <w:rsid w:val="006B66C6"/>
    <w:rsid w:val="006B7A27"/>
    <w:rsid w:val="006B7B07"/>
    <w:rsid w:val="006B7D4F"/>
    <w:rsid w:val="006C05E6"/>
    <w:rsid w:val="006C2A82"/>
    <w:rsid w:val="006C36C0"/>
    <w:rsid w:val="006C3893"/>
    <w:rsid w:val="006C43D8"/>
    <w:rsid w:val="006C5BD1"/>
    <w:rsid w:val="006C6EBF"/>
    <w:rsid w:val="006C75A0"/>
    <w:rsid w:val="006C78C2"/>
    <w:rsid w:val="006D0707"/>
    <w:rsid w:val="006D1211"/>
    <w:rsid w:val="006D2275"/>
    <w:rsid w:val="006D3E58"/>
    <w:rsid w:val="006D49D2"/>
    <w:rsid w:val="006D64BB"/>
    <w:rsid w:val="006D6EC1"/>
    <w:rsid w:val="006D7BF5"/>
    <w:rsid w:val="006E143C"/>
    <w:rsid w:val="006E3F58"/>
    <w:rsid w:val="006E4B60"/>
    <w:rsid w:val="006E69F0"/>
    <w:rsid w:val="006E7793"/>
    <w:rsid w:val="006F1098"/>
    <w:rsid w:val="006F1EEE"/>
    <w:rsid w:val="006F349F"/>
    <w:rsid w:val="006F4383"/>
    <w:rsid w:val="006F4A45"/>
    <w:rsid w:val="006F5145"/>
    <w:rsid w:val="006F7193"/>
    <w:rsid w:val="006F75B2"/>
    <w:rsid w:val="006F78A3"/>
    <w:rsid w:val="006F7AAE"/>
    <w:rsid w:val="006F7D62"/>
    <w:rsid w:val="00700234"/>
    <w:rsid w:val="00702C22"/>
    <w:rsid w:val="007035FC"/>
    <w:rsid w:val="0070540C"/>
    <w:rsid w:val="007057E6"/>
    <w:rsid w:val="00705C34"/>
    <w:rsid w:val="00710B2B"/>
    <w:rsid w:val="0071153B"/>
    <w:rsid w:val="00711F44"/>
    <w:rsid w:val="00712057"/>
    <w:rsid w:val="007143E9"/>
    <w:rsid w:val="00714414"/>
    <w:rsid w:val="00715982"/>
    <w:rsid w:val="0071675D"/>
    <w:rsid w:val="007170E3"/>
    <w:rsid w:val="00717C2B"/>
    <w:rsid w:val="00722D05"/>
    <w:rsid w:val="00723905"/>
    <w:rsid w:val="00723FEB"/>
    <w:rsid w:val="00731123"/>
    <w:rsid w:val="0073326F"/>
    <w:rsid w:val="00733A84"/>
    <w:rsid w:val="00734072"/>
    <w:rsid w:val="00734479"/>
    <w:rsid w:val="00734D47"/>
    <w:rsid w:val="00734F1A"/>
    <w:rsid w:val="007350B4"/>
    <w:rsid w:val="00735BC3"/>
    <w:rsid w:val="00737627"/>
    <w:rsid w:val="00740950"/>
    <w:rsid w:val="00741A0B"/>
    <w:rsid w:val="00741A6F"/>
    <w:rsid w:val="00741C52"/>
    <w:rsid w:val="00742EC4"/>
    <w:rsid w:val="00743B36"/>
    <w:rsid w:val="00744690"/>
    <w:rsid w:val="007457CA"/>
    <w:rsid w:val="00745C77"/>
    <w:rsid w:val="00746F5A"/>
    <w:rsid w:val="00750185"/>
    <w:rsid w:val="0075141F"/>
    <w:rsid w:val="007515B7"/>
    <w:rsid w:val="007535C5"/>
    <w:rsid w:val="00754B9F"/>
    <w:rsid w:val="007551E2"/>
    <w:rsid w:val="00755BBD"/>
    <w:rsid w:val="00756E3E"/>
    <w:rsid w:val="007612CF"/>
    <w:rsid w:val="0076199C"/>
    <w:rsid w:val="007623A7"/>
    <w:rsid w:val="00762D54"/>
    <w:rsid w:val="00764DFD"/>
    <w:rsid w:val="00765439"/>
    <w:rsid w:val="007662AC"/>
    <w:rsid w:val="00767AA6"/>
    <w:rsid w:val="00771FF2"/>
    <w:rsid w:val="00774E2E"/>
    <w:rsid w:val="007757C4"/>
    <w:rsid w:val="00775C57"/>
    <w:rsid w:val="00780DC5"/>
    <w:rsid w:val="00781709"/>
    <w:rsid w:val="007818F9"/>
    <w:rsid w:val="0078367C"/>
    <w:rsid w:val="00783AAD"/>
    <w:rsid w:val="00783ED7"/>
    <w:rsid w:val="00785082"/>
    <w:rsid w:val="007865F1"/>
    <w:rsid w:val="00786D7A"/>
    <w:rsid w:val="00790598"/>
    <w:rsid w:val="00792F86"/>
    <w:rsid w:val="00793420"/>
    <w:rsid w:val="00794BDB"/>
    <w:rsid w:val="00797070"/>
    <w:rsid w:val="00797C44"/>
    <w:rsid w:val="007A0172"/>
    <w:rsid w:val="007A0280"/>
    <w:rsid w:val="007A104C"/>
    <w:rsid w:val="007A2E45"/>
    <w:rsid w:val="007A3CF2"/>
    <w:rsid w:val="007A43EA"/>
    <w:rsid w:val="007A5A6E"/>
    <w:rsid w:val="007A5C39"/>
    <w:rsid w:val="007B0440"/>
    <w:rsid w:val="007B242A"/>
    <w:rsid w:val="007B2C34"/>
    <w:rsid w:val="007B3578"/>
    <w:rsid w:val="007B5104"/>
    <w:rsid w:val="007B589A"/>
    <w:rsid w:val="007B605F"/>
    <w:rsid w:val="007C0641"/>
    <w:rsid w:val="007C0905"/>
    <w:rsid w:val="007C2FEA"/>
    <w:rsid w:val="007C5CB6"/>
    <w:rsid w:val="007D031F"/>
    <w:rsid w:val="007D050F"/>
    <w:rsid w:val="007D0BB4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482D"/>
    <w:rsid w:val="007E6CEF"/>
    <w:rsid w:val="007F0BC3"/>
    <w:rsid w:val="007F1EF6"/>
    <w:rsid w:val="007F3D42"/>
    <w:rsid w:val="007F5606"/>
    <w:rsid w:val="007F5E63"/>
    <w:rsid w:val="007F76A7"/>
    <w:rsid w:val="007F7DA7"/>
    <w:rsid w:val="00800B7E"/>
    <w:rsid w:val="008018AD"/>
    <w:rsid w:val="00803285"/>
    <w:rsid w:val="00804C21"/>
    <w:rsid w:val="0080621A"/>
    <w:rsid w:val="0081117B"/>
    <w:rsid w:val="008111B3"/>
    <w:rsid w:val="0081171D"/>
    <w:rsid w:val="00811973"/>
    <w:rsid w:val="00811BDB"/>
    <w:rsid w:val="00811DF3"/>
    <w:rsid w:val="00814142"/>
    <w:rsid w:val="008148E6"/>
    <w:rsid w:val="00814B2F"/>
    <w:rsid w:val="00814C35"/>
    <w:rsid w:val="00815A4C"/>
    <w:rsid w:val="00815ADD"/>
    <w:rsid w:val="008165FE"/>
    <w:rsid w:val="008208CB"/>
    <w:rsid w:val="00821F45"/>
    <w:rsid w:val="008249F8"/>
    <w:rsid w:val="00825911"/>
    <w:rsid w:val="00825E5B"/>
    <w:rsid w:val="008312D9"/>
    <w:rsid w:val="0083203A"/>
    <w:rsid w:val="008326D4"/>
    <w:rsid w:val="0083323F"/>
    <w:rsid w:val="008339FD"/>
    <w:rsid w:val="00833BBD"/>
    <w:rsid w:val="00834984"/>
    <w:rsid w:val="00836DF7"/>
    <w:rsid w:val="00837030"/>
    <w:rsid w:val="008370EE"/>
    <w:rsid w:val="00837581"/>
    <w:rsid w:val="00840289"/>
    <w:rsid w:val="0084039C"/>
    <w:rsid w:val="008432CC"/>
    <w:rsid w:val="00843AF3"/>
    <w:rsid w:val="008461E5"/>
    <w:rsid w:val="0084756A"/>
    <w:rsid w:val="008518FC"/>
    <w:rsid w:val="00853D65"/>
    <w:rsid w:val="00855F9C"/>
    <w:rsid w:val="00856681"/>
    <w:rsid w:val="00856B36"/>
    <w:rsid w:val="00860487"/>
    <w:rsid w:val="0086115F"/>
    <w:rsid w:val="00861862"/>
    <w:rsid w:val="00862167"/>
    <w:rsid w:val="008664EC"/>
    <w:rsid w:val="00866561"/>
    <w:rsid w:val="0087036B"/>
    <w:rsid w:val="00870C8A"/>
    <w:rsid w:val="008711F3"/>
    <w:rsid w:val="00872EC4"/>
    <w:rsid w:val="00873FCB"/>
    <w:rsid w:val="008759A1"/>
    <w:rsid w:val="00876070"/>
    <w:rsid w:val="0087634A"/>
    <w:rsid w:val="00877937"/>
    <w:rsid w:val="008779D4"/>
    <w:rsid w:val="00877E4B"/>
    <w:rsid w:val="008805D1"/>
    <w:rsid w:val="0088060C"/>
    <w:rsid w:val="00881F63"/>
    <w:rsid w:val="00882409"/>
    <w:rsid w:val="00883499"/>
    <w:rsid w:val="00884970"/>
    <w:rsid w:val="00892327"/>
    <w:rsid w:val="00895573"/>
    <w:rsid w:val="0089673C"/>
    <w:rsid w:val="00896E25"/>
    <w:rsid w:val="008975F6"/>
    <w:rsid w:val="008A0342"/>
    <w:rsid w:val="008A2F69"/>
    <w:rsid w:val="008A30E0"/>
    <w:rsid w:val="008A3898"/>
    <w:rsid w:val="008A637E"/>
    <w:rsid w:val="008A66A1"/>
    <w:rsid w:val="008B196E"/>
    <w:rsid w:val="008B1C8D"/>
    <w:rsid w:val="008B1CEB"/>
    <w:rsid w:val="008B2054"/>
    <w:rsid w:val="008B372E"/>
    <w:rsid w:val="008B37D9"/>
    <w:rsid w:val="008B49B1"/>
    <w:rsid w:val="008C0A0C"/>
    <w:rsid w:val="008C10A9"/>
    <w:rsid w:val="008C2580"/>
    <w:rsid w:val="008C36B6"/>
    <w:rsid w:val="008C4688"/>
    <w:rsid w:val="008C60A0"/>
    <w:rsid w:val="008C771C"/>
    <w:rsid w:val="008D01FE"/>
    <w:rsid w:val="008D1579"/>
    <w:rsid w:val="008D2C7A"/>
    <w:rsid w:val="008D3709"/>
    <w:rsid w:val="008D746D"/>
    <w:rsid w:val="008D7615"/>
    <w:rsid w:val="008D7C2C"/>
    <w:rsid w:val="008D7F52"/>
    <w:rsid w:val="008E0B51"/>
    <w:rsid w:val="008E0FC3"/>
    <w:rsid w:val="008E15D9"/>
    <w:rsid w:val="008E181F"/>
    <w:rsid w:val="008E2034"/>
    <w:rsid w:val="008E2A49"/>
    <w:rsid w:val="008E41F7"/>
    <w:rsid w:val="008E773E"/>
    <w:rsid w:val="008F05E7"/>
    <w:rsid w:val="008F12E5"/>
    <w:rsid w:val="008F3212"/>
    <w:rsid w:val="008F4DEC"/>
    <w:rsid w:val="008F5F77"/>
    <w:rsid w:val="008F621E"/>
    <w:rsid w:val="008F6E88"/>
    <w:rsid w:val="008F7416"/>
    <w:rsid w:val="00900FA8"/>
    <w:rsid w:val="00902109"/>
    <w:rsid w:val="009028D6"/>
    <w:rsid w:val="00904529"/>
    <w:rsid w:val="00907B0F"/>
    <w:rsid w:val="00912116"/>
    <w:rsid w:val="00912D67"/>
    <w:rsid w:val="00916351"/>
    <w:rsid w:val="00916D18"/>
    <w:rsid w:val="00917798"/>
    <w:rsid w:val="009233E5"/>
    <w:rsid w:val="00925FF7"/>
    <w:rsid w:val="0092703E"/>
    <w:rsid w:val="009307A4"/>
    <w:rsid w:val="0093111C"/>
    <w:rsid w:val="0093362D"/>
    <w:rsid w:val="00934B89"/>
    <w:rsid w:val="009350B2"/>
    <w:rsid w:val="00937383"/>
    <w:rsid w:val="00937F9E"/>
    <w:rsid w:val="0094154F"/>
    <w:rsid w:val="00943791"/>
    <w:rsid w:val="00943C08"/>
    <w:rsid w:val="00943D63"/>
    <w:rsid w:val="00944B29"/>
    <w:rsid w:val="00944D9E"/>
    <w:rsid w:val="009458DF"/>
    <w:rsid w:val="00945F93"/>
    <w:rsid w:val="0094606B"/>
    <w:rsid w:val="009462C1"/>
    <w:rsid w:val="00946566"/>
    <w:rsid w:val="00951412"/>
    <w:rsid w:val="009516D6"/>
    <w:rsid w:val="009563B3"/>
    <w:rsid w:val="00957566"/>
    <w:rsid w:val="009600BA"/>
    <w:rsid w:val="00961A2E"/>
    <w:rsid w:val="0096435E"/>
    <w:rsid w:val="0096599C"/>
    <w:rsid w:val="00965BC1"/>
    <w:rsid w:val="00970738"/>
    <w:rsid w:val="00970AD8"/>
    <w:rsid w:val="00976B89"/>
    <w:rsid w:val="009811E2"/>
    <w:rsid w:val="00981CA5"/>
    <w:rsid w:val="00982F9A"/>
    <w:rsid w:val="00983D14"/>
    <w:rsid w:val="00984AA8"/>
    <w:rsid w:val="00985CB3"/>
    <w:rsid w:val="00987A89"/>
    <w:rsid w:val="00987DA5"/>
    <w:rsid w:val="00987FAE"/>
    <w:rsid w:val="00990026"/>
    <w:rsid w:val="0099088E"/>
    <w:rsid w:val="00990F84"/>
    <w:rsid w:val="0099104D"/>
    <w:rsid w:val="00992084"/>
    <w:rsid w:val="00992251"/>
    <w:rsid w:val="0099407A"/>
    <w:rsid w:val="00994505"/>
    <w:rsid w:val="0099492B"/>
    <w:rsid w:val="0099554C"/>
    <w:rsid w:val="009A0695"/>
    <w:rsid w:val="009A255F"/>
    <w:rsid w:val="009A28BF"/>
    <w:rsid w:val="009A29E5"/>
    <w:rsid w:val="009A3D05"/>
    <w:rsid w:val="009A450D"/>
    <w:rsid w:val="009A529A"/>
    <w:rsid w:val="009A56D9"/>
    <w:rsid w:val="009A576F"/>
    <w:rsid w:val="009A5ED5"/>
    <w:rsid w:val="009A7163"/>
    <w:rsid w:val="009A7822"/>
    <w:rsid w:val="009B0173"/>
    <w:rsid w:val="009B4FBA"/>
    <w:rsid w:val="009B5780"/>
    <w:rsid w:val="009B5DEF"/>
    <w:rsid w:val="009B5FD4"/>
    <w:rsid w:val="009B7254"/>
    <w:rsid w:val="009C13C4"/>
    <w:rsid w:val="009C2EA6"/>
    <w:rsid w:val="009C30EF"/>
    <w:rsid w:val="009C36FD"/>
    <w:rsid w:val="009C3971"/>
    <w:rsid w:val="009C48B5"/>
    <w:rsid w:val="009C50D3"/>
    <w:rsid w:val="009C52DB"/>
    <w:rsid w:val="009C6571"/>
    <w:rsid w:val="009D51F8"/>
    <w:rsid w:val="009D5251"/>
    <w:rsid w:val="009D5619"/>
    <w:rsid w:val="009D579A"/>
    <w:rsid w:val="009E29E4"/>
    <w:rsid w:val="009E2A95"/>
    <w:rsid w:val="009E3345"/>
    <w:rsid w:val="009E3743"/>
    <w:rsid w:val="009E3F31"/>
    <w:rsid w:val="009E52B2"/>
    <w:rsid w:val="009E7504"/>
    <w:rsid w:val="009F19BC"/>
    <w:rsid w:val="009F2DAB"/>
    <w:rsid w:val="009F32C3"/>
    <w:rsid w:val="009F4DAF"/>
    <w:rsid w:val="009F53D5"/>
    <w:rsid w:val="009F6851"/>
    <w:rsid w:val="009F789C"/>
    <w:rsid w:val="00A00F21"/>
    <w:rsid w:val="00A02508"/>
    <w:rsid w:val="00A07E48"/>
    <w:rsid w:val="00A07EC6"/>
    <w:rsid w:val="00A103B5"/>
    <w:rsid w:val="00A12960"/>
    <w:rsid w:val="00A12AB3"/>
    <w:rsid w:val="00A17102"/>
    <w:rsid w:val="00A213F8"/>
    <w:rsid w:val="00A26A1F"/>
    <w:rsid w:val="00A26F8E"/>
    <w:rsid w:val="00A27275"/>
    <w:rsid w:val="00A30536"/>
    <w:rsid w:val="00A310B0"/>
    <w:rsid w:val="00A31B35"/>
    <w:rsid w:val="00A33AB3"/>
    <w:rsid w:val="00A33F51"/>
    <w:rsid w:val="00A348B2"/>
    <w:rsid w:val="00A36644"/>
    <w:rsid w:val="00A366D6"/>
    <w:rsid w:val="00A36E76"/>
    <w:rsid w:val="00A37934"/>
    <w:rsid w:val="00A40A20"/>
    <w:rsid w:val="00A40AE6"/>
    <w:rsid w:val="00A42B8E"/>
    <w:rsid w:val="00A453A3"/>
    <w:rsid w:val="00A46038"/>
    <w:rsid w:val="00A46FE2"/>
    <w:rsid w:val="00A47757"/>
    <w:rsid w:val="00A547F0"/>
    <w:rsid w:val="00A5584F"/>
    <w:rsid w:val="00A57D45"/>
    <w:rsid w:val="00A61C62"/>
    <w:rsid w:val="00A6330B"/>
    <w:rsid w:val="00A63563"/>
    <w:rsid w:val="00A64B6C"/>
    <w:rsid w:val="00A6560C"/>
    <w:rsid w:val="00A66893"/>
    <w:rsid w:val="00A71065"/>
    <w:rsid w:val="00A72713"/>
    <w:rsid w:val="00A76F45"/>
    <w:rsid w:val="00A80C9B"/>
    <w:rsid w:val="00A82140"/>
    <w:rsid w:val="00A833D0"/>
    <w:rsid w:val="00A83E3F"/>
    <w:rsid w:val="00A87FF1"/>
    <w:rsid w:val="00A9085C"/>
    <w:rsid w:val="00A90EC9"/>
    <w:rsid w:val="00A91FC1"/>
    <w:rsid w:val="00A926A1"/>
    <w:rsid w:val="00A92EBA"/>
    <w:rsid w:val="00A9779C"/>
    <w:rsid w:val="00AA1F68"/>
    <w:rsid w:val="00AA2CCB"/>
    <w:rsid w:val="00AA5B2E"/>
    <w:rsid w:val="00AA7B59"/>
    <w:rsid w:val="00AB06F3"/>
    <w:rsid w:val="00AB6175"/>
    <w:rsid w:val="00AB6858"/>
    <w:rsid w:val="00AC01DD"/>
    <w:rsid w:val="00AC1410"/>
    <w:rsid w:val="00AC144D"/>
    <w:rsid w:val="00AC2166"/>
    <w:rsid w:val="00AC387C"/>
    <w:rsid w:val="00AC4879"/>
    <w:rsid w:val="00AC5EA3"/>
    <w:rsid w:val="00AD0070"/>
    <w:rsid w:val="00AD1FA6"/>
    <w:rsid w:val="00AD3450"/>
    <w:rsid w:val="00AD3ACD"/>
    <w:rsid w:val="00AD4796"/>
    <w:rsid w:val="00AD5C02"/>
    <w:rsid w:val="00AD6F8A"/>
    <w:rsid w:val="00AD759A"/>
    <w:rsid w:val="00AD7FF4"/>
    <w:rsid w:val="00AE0AB1"/>
    <w:rsid w:val="00AE3E7C"/>
    <w:rsid w:val="00AE548C"/>
    <w:rsid w:val="00AF03AB"/>
    <w:rsid w:val="00AF0AEA"/>
    <w:rsid w:val="00AF21D6"/>
    <w:rsid w:val="00AF31A4"/>
    <w:rsid w:val="00AF3758"/>
    <w:rsid w:val="00AF3C8A"/>
    <w:rsid w:val="00AF52DE"/>
    <w:rsid w:val="00AF5400"/>
    <w:rsid w:val="00AF6689"/>
    <w:rsid w:val="00AF7920"/>
    <w:rsid w:val="00B01B55"/>
    <w:rsid w:val="00B01F0A"/>
    <w:rsid w:val="00B02814"/>
    <w:rsid w:val="00B0484A"/>
    <w:rsid w:val="00B1046B"/>
    <w:rsid w:val="00B10B28"/>
    <w:rsid w:val="00B11411"/>
    <w:rsid w:val="00B11BBC"/>
    <w:rsid w:val="00B15866"/>
    <w:rsid w:val="00B15B62"/>
    <w:rsid w:val="00B16FE6"/>
    <w:rsid w:val="00B17A58"/>
    <w:rsid w:val="00B205A9"/>
    <w:rsid w:val="00B2069D"/>
    <w:rsid w:val="00B2308A"/>
    <w:rsid w:val="00B23A5D"/>
    <w:rsid w:val="00B267E6"/>
    <w:rsid w:val="00B26C75"/>
    <w:rsid w:val="00B27D30"/>
    <w:rsid w:val="00B320B4"/>
    <w:rsid w:val="00B35EF0"/>
    <w:rsid w:val="00B40D7F"/>
    <w:rsid w:val="00B4268A"/>
    <w:rsid w:val="00B44257"/>
    <w:rsid w:val="00B45B11"/>
    <w:rsid w:val="00B47632"/>
    <w:rsid w:val="00B47A19"/>
    <w:rsid w:val="00B47C8B"/>
    <w:rsid w:val="00B509DB"/>
    <w:rsid w:val="00B50BB9"/>
    <w:rsid w:val="00B51214"/>
    <w:rsid w:val="00B51460"/>
    <w:rsid w:val="00B528B3"/>
    <w:rsid w:val="00B52996"/>
    <w:rsid w:val="00B53E25"/>
    <w:rsid w:val="00B54640"/>
    <w:rsid w:val="00B54937"/>
    <w:rsid w:val="00B55714"/>
    <w:rsid w:val="00B616E9"/>
    <w:rsid w:val="00B6433C"/>
    <w:rsid w:val="00B665A4"/>
    <w:rsid w:val="00B6725B"/>
    <w:rsid w:val="00B6730B"/>
    <w:rsid w:val="00B7008D"/>
    <w:rsid w:val="00B70704"/>
    <w:rsid w:val="00B7120E"/>
    <w:rsid w:val="00B71C99"/>
    <w:rsid w:val="00B71E27"/>
    <w:rsid w:val="00B7351A"/>
    <w:rsid w:val="00B73A25"/>
    <w:rsid w:val="00B75610"/>
    <w:rsid w:val="00B75B2B"/>
    <w:rsid w:val="00B75FD1"/>
    <w:rsid w:val="00B76C9C"/>
    <w:rsid w:val="00B77487"/>
    <w:rsid w:val="00B826AA"/>
    <w:rsid w:val="00B8278A"/>
    <w:rsid w:val="00B8372E"/>
    <w:rsid w:val="00B868DD"/>
    <w:rsid w:val="00B87272"/>
    <w:rsid w:val="00B87BD5"/>
    <w:rsid w:val="00B90E04"/>
    <w:rsid w:val="00B92CF3"/>
    <w:rsid w:val="00B92DBC"/>
    <w:rsid w:val="00B9505B"/>
    <w:rsid w:val="00B972A6"/>
    <w:rsid w:val="00B973DB"/>
    <w:rsid w:val="00BA21D0"/>
    <w:rsid w:val="00BA5D74"/>
    <w:rsid w:val="00BA5E30"/>
    <w:rsid w:val="00BA7606"/>
    <w:rsid w:val="00BB0787"/>
    <w:rsid w:val="00BB11F4"/>
    <w:rsid w:val="00BB13C3"/>
    <w:rsid w:val="00BB3B5F"/>
    <w:rsid w:val="00BB3EAC"/>
    <w:rsid w:val="00BB4E18"/>
    <w:rsid w:val="00BB52AA"/>
    <w:rsid w:val="00BB5FAC"/>
    <w:rsid w:val="00BB6AA4"/>
    <w:rsid w:val="00BB77F0"/>
    <w:rsid w:val="00BC0FAC"/>
    <w:rsid w:val="00BC1247"/>
    <w:rsid w:val="00BC291A"/>
    <w:rsid w:val="00BC665F"/>
    <w:rsid w:val="00BC6F76"/>
    <w:rsid w:val="00BC7272"/>
    <w:rsid w:val="00BC72DA"/>
    <w:rsid w:val="00BC763A"/>
    <w:rsid w:val="00BC7A31"/>
    <w:rsid w:val="00BD038C"/>
    <w:rsid w:val="00BD0703"/>
    <w:rsid w:val="00BD1BD9"/>
    <w:rsid w:val="00BD3837"/>
    <w:rsid w:val="00BD4190"/>
    <w:rsid w:val="00BD4643"/>
    <w:rsid w:val="00BD51F8"/>
    <w:rsid w:val="00BE0694"/>
    <w:rsid w:val="00BE5E6B"/>
    <w:rsid w:val="00BE7BDD"/>
    <w:rsid w:val="00BF10E9"/>
    <w:rsid w:val="00BF1647"/>
    <w:rsid w:val="00BF1EB2"/>
    <w:rsid w:val="00BF1F4F"/>
    <w:rsid w:val="00BF24A0"/>
    <w:rsid w:val="00BF290A"/>
    <w:rsid w:val="00BF2B18"/>
    <w:rsid w:val="00BF3562"/>
    <w:rsid w:val="00BF3BCA"/>
    <w:rsid w:val="00BF5326"/>
    <w:rsid w:val="00BF6431"/>
    <w:rsid w:val="00BF660A"/>
    <w:rsid w:val="00C00A2C"/>
    <w:rsid w:val="00C01129"/>
    <w:rsid w:val="00C01861"/>
    <w:rsid w:val="00C06E65"/>
    <w:rsid w:val="00C105CB"/>
    <w:rsid w:val="00C1222F"/>
    <w:rsid w:val="00C123F5"/>
    <w:rsid w:val="00C13959"/>
    <w:rsid w:val="00C13E38"/>
    <w:rsid w:val="00C1422A"/>
    <w:rsid w:val="00C202FB"/>
    <w:rsid w:val="00C2044E"/>
    <w:rsid w:val="00C215AC"/>
    <w:rsid w:val="00C21E05"/>
    <w:rsid w:val="00C22B3C"/>
    <w:rsid w:val="00C24018"/>
    <w:rsid w:val="00C24D9E"/>
    <w:rsid w:val="00C269DD"/>
    <w:rsid w:val="00C271BD"/>
    <w:rsid w:val="00C31165"/>
    <w:rsid w:val="00C31EE7"/>
    <w:rsid w:val="00C32913"/>
    <w:rsid w:val="00C3298B"/>
    <w:rsid w:val="00C32C48"/>
    <w:rsid w:val="00C32D14"/>
    <w:rsid w:val="00C32DEA"/>
    <w:rsid w:val="00C33187"/>
    <w:rsid w:val="00C33E86"/>
    <w:rsid w:val="00C349AC"/>
    <w:rsid w:val="00C34E19"/>
    <w:rsid w:val="00C36A42"/>
    <w:rsid w:val="00C36C49"/>
    <w:rsid w:val="00C379BC"/>
    <w:rsid w:val="00C4021B"/>
    <w:rsid w:val="00C419C5"/>
    <w:rsid w:val="00C42302"/>
    <w:rsid w:val="00C43549"/>
    <w:rsid w:val="00C44107"/>
    <w:rsid w:val="00C470A4"/>
    <w:rsid w:val="00C50637"/>
    <w:rsid w:val="00C519E7"/>
    <w:rsid w:val="00C522D8"/>
    <w:rsid w:val="00C528A1"/>
    <w:rsid w:val="00C54848"/>
    <w:rsid w:val="00C550F4"/>
    <w:rsid w:val="00C6611A"/>
    <w:rsid w:val="00C67CB4"/>
    <w:rsid w:val="00C67E51"/>
    <w:rsid w:val="00C70065"/>
    <w:rsid w:val="00C709F3"/>
    <w:rsid w:val="00C71D5C"/>
    <w:rsid w:val="00C723D7"/>
    <w:rsid w:val="00C72937"/>
    <w:rsid w:val="00C74696"/>
    <w:rsid w:val="00C771CC"/>
    <w:rsid w:val="00C77378"/>
    <w:rsid w:val="00C80FAB"/>
    <w:rsid w:val="00C825C2"/>
    <w:rsid w:val="00C85409"/>
    <w:rsid w:val="00C9164F"/>
    <w:rsid w:val="00C942B1"/>
    <w:rsid w:val="00C94C84"/>
    <w:rsid w:val="00C95ED8"/>
    <w:rsid w:val="00CA18E4"/>
    <w:rsid w:val="00CA1964"/>
    <w:rsid w:val="00CA19D1"/>
    <w:rsid w:val="00CA257F"/>
    <w:rsid w:val="00CA32E6"/>
    <w:rsid w:val="00CA3417"/>
    <w:rsid w:val="00CA4258"/>
    <w:rsid w:val="00CA4EF6"/>
    <w:rsid w:val="00CA58A3"/>
    <w:rsid w:val="00CA6F31"/>
    <w:rsid w:val="00CB3537"/>
    <w:rsid w:val="00CB38FF"/>
    <w:rsid w:val="00CB5840"/>
    <w:rsid w:val="00CB6537"/>
    <w:rsid w:val="00CB6CB2"/>
    <w:rsid w:val="00CB6D31"/>
    <w:rsid w:val="00CB72DE"/>
    <w:rsid w:val="00CC12E1"/>
    <w:rsid w:val="00CC7586"/>
    <w:rsid w:val="00CD09BA"/>
    <w:rsid w:val="00CD2E35"/>
    <w:rsid w:val="00CD4227"/>
    <w:rsid w:val="00CD700C"/>
    <w:rsid w:val="00CE2767"/>
    <w:rsid w:val="00CE2DE6"/>
    <w:rsid w:val="00CE3403"/>
    <w:rsid w:val="00CE3A1C"/>
    <w:rsid w:val="00CE3E28"/>
    <w:rsid w:val="00CE4A4D"/>
    <w:rsid w:val="00CE5F64"/>
    <w:rsid w:val="00CE7E9E"/>
    <w:rsid w:val="00CF2FBA"/>
    <w:rsid w:val="00CF347C"/>
    <w:rsid w:val="00CF4607"/>
    <w:rsid w:val="00CF601F"/>
    <w:rsid w:val="00CF6808"/>
    <w:rsid w:val="00CF6DC9"/>
    <w:rsid w:val="00CF6F1D"/>
    <w:rsid w:val="00CF7DB8"/>
    <w:rsid w:val="00D001C0"/>
    <w:rsid w:val="00D005E1"/>
    <w:rsid w:val="00D00BFE"/>
    <w:rsid w:val="00D00F70"/>
    <w:rsid w:val="00D031C0"/>
    <w:rsid w:val="00D03E59"/>
    <w:rsid w:val="00D04048"/>
    <w:rsid w:val="00D05C7B"/>
    <w:rsid w:val="00D066DE"/>
    <w:rsid w:val="00D06872"/>
    <w:rsid w:val="00D11E93"/>
    <w:rsid w:val="00D12D83"/>
    <w:rsid w:val="00D14ACA"/>
    <w:rsid w:val="00D14EF9"/>
    <w:rsid w:val="00D1557C"/>
    <w:rsid w:val="00D20572"/>
    <w:rsid w:val="00D20BEC"/>
    <w:rsid w:val="00D21E3A"/>
    <w:rsid w:val="00D22995"/>
    <w:rsid w:val="00D233B1"/>
    <w:rsid w:val="00D23CD7"/>
    <w:rsid w:val="00D2597D"/>
    <w:rsid w:val="00D26A73"/>
    <w:rsid w:val="00D27879"/>
    <w:rsid w:val="00D300D2"/>
    <w:rsid w:val="00D30F1B"/>
    <w:rsid w:val="00D32842"/>
    <w:rsid w:val="00D342BB"/>
    <w:rsid w:val="00D37459"/>
    <w:rsid w:val="00D37FA2"/>
    <w:rsid w:val="00D37FCD"/>
    <w:rsid w:val="00D40D2A"/>
    <w:rsid w:val="00D40D65"/>
    <w:rsid w:val="00D4136D"/>
    <w:rsid w:val="00D41E33"/>
    <w:rsid w:val="00D43275"/>
    <w:rsid w:val="00D439DE"/>
    <w:rsid w:val="00D4523E"/>
    <w:rsid w:val="00D45D96"/>
    <w:rsid w:val="00D46D2E"/>
    <w:rsid w:val="00D47274"/>
    <w:rsid w:val="00D47FE9"/>
    <w:rsid w:val="00D50C55"/>
    <w:rsid w:val="00D52B16"/>
    <w:rsid w:val="00D52BF5"/>
    <w:rsid w:val="00D55158"/>
    <w:rsid w:val="00D56E11"/>
    <w:rsid w:val="00D6100B"/>
    <w:rsid w:val="00D63748"/>
    <w:rsid w:val="00D64EC6"/>
    <w:rsid w:val="00D66397"/>
    <w:rsid w:val="00D667FA"/>
    <w:rsid w:val="00D67621"/>
    <w:rsid w:val="00D719F9"/>
    <w:rsid w:val="00D7217C"/>
    <w:rsid w:val="00D725D4"/>
    <w:rsid w:val="00D73564"/>
    <w:rsid w:val="00D7359B"/>
    <w:rsid w:val="00D75001"/>
    <w:rsid w:val="00D758AD"/>
    <w:rsid w:val="00D758C8"/>
    <w:rsid w:val="00D81431"/>
    <w:rsid w:val="00D81889"/>
    <w:rsid w:val="00D8310C"/>
    <w:rsid w:val="00D861A7"/>
    <w:rsid w:val="00D866FB"/>
    <w:rsid w:val="00D87296"/>
    <w:rsid w:val="00D87606"/>
    <w:rsid w:val="00D90654"/>
    <w:rsid w:val="00D929AF"/>
    <w:rsid w:val="00D94213"/>
    <w:rsid w:val="00D944B0"/>
    <w:rsid w:val="00D946F8"/>
    <w:rsid w:val="00D94C75"/>
    <w:rsid w:val="00D96F75"/>
    <w:rsid w:val="00D97A6A"/>
    <w:rsid w:val="00DA0CE6"/>
    <w:rsid w:val="00DA1E55"/>
    <w:rsid w:val="00DA1EFE"/>
    <w:rsid w:val="00DA3D82"/>
    <w:rsid w:val="00DA4D9D"/>
    <w:rsid w:val="00DA5A1A"/>
    <w:rsid w:val="00DB1C6E"/>
    <w:rsid w:val="00DB1D0B"/>
    <w:rsid w:val="00DB22B5"/>
    <w:rsid w:val="00DB2AF1"/>
    <w:rsid w:val="00DB6A61"/>
    <w:rsid w:val="00DC0604"/>
    <w:rsid w:val="00DC0A21"/>
    <w:rsid w:val="00DC0ACC"/>
    <w:rsid w:val="00DC0E98"/>
    <w:rsid w:val="00DC1D86"/>
    <w:rsid w:val="00DC248D"/>
    <w:rsid w:val="00DC3BA3"/>
    <w:rsid w:val="00DC5771"/>
    <w:rsid w:val="00DC7003"/>
    <w:rsid w:val="00DD0B0A"/>
    <w:rsid w:val="00DD3059"/>
    <w:rsid w:val="00DD3B7A"/>
    <w:rsid w:val="00DD3BE8"/>
    <w:rsid w:val="00DD438C"/>
    <w:rsid w:val="00DD492D"/>
    <w:rsid w:val="00DD4A6D"/>
    <w:rsid w:val="00DD519C"/>
    <w:rsid w:val="00DD7883"/>
    <w:rsid w:val="00DE211A"/>
    <w:rsid w:val="00DE2864"/>
    <w:rsid w:val="00DE35C2"/>
    <w:rsid w:val="00DE61A7"/>
    <w:rsid w:val="00DE7595"/>
    <w:rsid w:val="00DF0127"/>
    <w:rsid w:val="00DF235D"/>
    <w:rsid w:val="00DF2F19"/>
    <w:rsid w:val="00DF40B3"/>
    <w:rsid w:val="00DF419D"/>
    <w:rsid w:val="00DF43F2"/>
    <w:rsid w:val="00E00C51"/>
    <w:rsid w:val="00E0477B"/>
    <w:rsid w:val="00E06363"/>
    <w:rsid w:val="00E07A05"/>
    <w:rsid w:val="00E10A55"/>
    <w:rsid w:val="00E110BA"/>
    <w:rsid w:val="00E1204E"/>
    <w:rsid w:val="00E12606"/>
    <w:rsid w:val="00E138C1"/>
    <w:rsid w:val="00E1523E"/>
    <w:rsid w:val="00E17F7C"/>
    <w:rsid w:val="00E20D8B"/>
    <w:rsid w:val="00E21910"/>
    <w:rsid w:val="00E22652"/>
    <w:rsid w:val="00E2344F"/>
    <w:rsid w:val="00E23AE9"/>
    <w:rsid w:val="00E25253"/>
    <w:rsid w:val="00E263B4"/>
    <w:rsid w:val="00E26DBA"/>
    <w:rsid w:val="00E26EA2"/>
    <w:rsid w:val="00E30DFD"/>
    <w:rsid w:val="00E33048"/>
    <w:rsid w:val="00E34D99"/>
    <w:rsid w:val="00E3556C"/>
    <w:rsid w:val="00E3687B"/>
    <w:rsid w:val="00E41127"/>
    <w:rsid w:val="00E4130E"/>
    <w:rsid w:val="00E42C8F"/>
    <w:rsid w:val="00E4414F"/>
    <w:rsid w:val="00E44E64"/>
    <w:rsid w:val="00E46158"/>
    <w:rsid w:val="00E46A30"/>
    <w:rsid w:val="00E5245F"/>
    <w:rsid w:val="00E532C6"/>
    <w:rsid w:val="00E5342D"/>
    <w:rsid w:val="00E53E32"/>
    <w:rsid w:val="00E5442D"/>
    <w:rsid w:val="00E55688"/>
    <w:rsid w:val="00E5640F"/>
    <w:rsid w:val="00E60A19"/>
    <w:rsid w:val="00E615D7"/>
    <w:rsid w:val="00E61D08"/>
    <w:rsid w:val="00E61EED"/>
    <w:rsid w:val="00E62570"/>
    <w:rsid w:val="00E62EFE"/>
    <w:rsid w:val="00E633A4"/>
    <w:rsid w:val="00E633CA"/>
    <w:rsid w:val="00E645E6"/>
    <w:rsid w:val="00E6610D"/>
    <w:rsid w:val="00E6702F"/>
    <w:rsid w:val="00E67114"/>
    <w:rsid w:val="00E671DD"/>
    <w:rsid w:val="00E735A4"/>
    <w:rsid w:val="00E73B41"/>
    <w:rsid w:val="00E74B68"/>
    <w:rsid w:val="00E759BD"/>
    <w:rsid w:val="00E762CC"/>
    <w:rsid w:val="00E76FDD"/>
    <w:rsid w:val="00E803B2"/>
    <w:rsid w:val="00E810BC"/>
    <w:rsid w:val="00E824EA"/>
    <w:rsid w:val="00E83832"/>
    <w:rsid w:val="00E8609F"/>
    <w:rsid w:val="00E87957"/>
    <w:rsid w:val="00E87B54"/>
    <w:rsid w:val="00E90109"/>
    <w:rsid w:val="00E9014D"/>
    <w:rsid w:val="00E91391"/>
    <w:rsid w:val="00E95ABB"/>
    <w:rsid w:val="00E960F0"/>
    <w:rsid w:val="00E962B6"/>
    <w:rsid w:val="00E9656C"/>
    <w:rsid w:val="00E966BE"/>
    <w:rsid w:val="00E96DE1"/>
    <w:rsid w:val="00E971FC"/>
    <w:rsid w:val="00E9725F"/>
    <w:rsid w:val="00E97B6A"/>
    <w:rsid w:val="00EA24D4"/>
    <w:rsid w:val="00EA271D"/>
    <w:rsid w:val="00EA4E5F"/>
    <w:rsid w:val="00EA6372"/>
    <w:rsid w:val="00EA7582"/>
    <w:rsid w:val="00EB20ED"/>
    <w:rsid w:val="00EB2CDE"/>
    <w:rsid w:val="00EB3BCB"/>
    <w:rsid w:val="00EB659A"/>
    <w:rsid w:val="00EB7792"/>
    <w:rsid w:val="00EC03A5"/>
    <w:rsid w:val="00EC0B95"/>
    <w:rsid w:val="00EC0BF0"/>
    <w:rsid w:val="00EC2CE2"/>
    <w:rsid w:val="00EC4EEF"/>
    <w:rsid w:val="00EC63BA"/>
    <w:rsid w:val="00EC6761"/>
    <w:rsid w:val="00EC68EE"/>
    <w:rsid w:val="00EC78E0"/>
    <w:rsid w:val="00ED0E19"/>
    <w:rsid w:val="00ED195F"/>
    <w:rsid w:val="00ED19C1"/>
    <w:rsid w:val="00ED4A0B"/>
    <w:rsid w:val="00ED4AF6"/>
    <w:rsid w:val="00ED595F"/>
    <w:rsid w:val="00ED76E1"/>
    <w:rsid w:val="00EE0659"/>
    <w:rsid w:val="00EE2EC9"/>
    <w:rsid w:val="00EE721F"/>
    <w:rsid w:val="00EE7AA0"/>
    <w:rsid w:val="00EF2A4B"/>
    <w:rsid w:val="00EF2B72"/>
    <w:rsid w:val="00EF4AF9"/>
    <w:rsid w:val="00EF6CAE"/>
    <w:rsid w:val="00EF7F2F"/>
    <w:rsid w:val="00F03FFD"/>
    <w:rsid w:val="00F04B6B"/>
    <w:rsid w:val="00F04C72"/>
    <w:rsid w:val="00F110A9"/>
    <w:rsid w:val="00F12F70"/>
    <w:rsid w:val="00F13E84"/>
    <w:rsid w:val="00F15025"/>
    <w:rsid w:val="00F153D0"/>
    <w:rsid w:val="00F16AF2"/>
    <w:rsid w:val="00F177C5"/>
    <w:rsid w:val="00F17EA1"/>
    <w:rsid w:val="00F200B6"/>
    <w:rsid w:val="00F215EC"/>
    <w:rsid w:val="00F274F3"/>
    <w:rsid w:val="00F30352"/>
    <w:rsid w:val="00F323EF"/>
    <w:rsid w:val="00F34611"/>
    <w:rsid w:val="00F36BCB"/>
    <w:rsid w:val="00F377C8"/>
    <w:rsid w:val="00F4484D"/>
    <w:rsid w:val="00F45BB7"/>
    <w:rsid w:val="00F51E9B"/>
    <w:rsid w:val="00F52F04"/>
    <w:rsid w:val="00F531E3"/>
    <w:rsid w:val="00F54952"/>
    <w:rsid w:val="00F5514A"/>
    <w:rsid w:val="00F552EA"/>
    <w:rsid w:val="00F5633B"/>
    <w:rsid w:val="00F5650F"/>
    <w:rsid w:val="00F5681C"/>
    <w:rsid w:val="00F62917"/>
    <w:rsid w:val="00F71D2B"/>
    <w:rsid w:val="00F71D43"/>
    <w:rsid w:val="00F72E70"/>
    <w:rsid w:val="00F73276"/>
    <w:rsid w:val="00F735F4"/>
    <w:rsid w:val="00F73940"/>
    <w:rsid w:val="00F7396E"/>
    <w:rsid w:val="00F742DC"/>
    <w:rsid w:val="00F77103"/>
    <w:rsid w:val="00F81D91"/>
    <w:rsid w:val="00F828C8"/>
    <w:rsid w:val="00F8532B"/>
    <w:rsid w:val="00F902E4"/>
    <w:rsid w:val="00F90D49"/>
    <w:rsid w:val="00F90E05"/>
    <w:rsid w:val="00F924DF"/>
    <w:rsid w:val="00F93A91"/>
    <w:rsid w:val="00F9560B"/>
    <w:rsid w:val="00F960A7"/>
    <w:rsid w:val="00FA06FC"/>
    <w:rsid w:val="00FA17D1"/>
    <w:rsid w:val="00FA216E"/>
    <w:rsid w:val="00FA2212"/>
    <w:rsid w:val="00FA47BC"/>
    <w:rsid w:val="00FA57E7"/>
    <w:rsid w:val="00FA6A01"/>
    <w:rsid w:val="00FB023B"/>
    <w:rsid w:val="00FB211F"/>
    <w:rsid w:val="00FB2557"/>
    <w:rsid w:val="00FB4A33"/>
    <w:rsid w:val="00FB599E"/>
    <w:rsid w:val="00FB5AB5"/>
    <w:rsid w:val="00FC1979"/>
    <w:rsid w:val="00FC546F"/>
    <w:rsid w:val="00FC6A3D"/>
    <w:rsid w:val="00FD13C7"/>
    <w:rsid w:val="00FD1EF0"/>
    <w:rsid w:val="00FD3135"/>
    <w:rsid w:val="00FD378C"/>
    <w:rsid w:val="00FD4F0E"/>
    <w:rsid w:val="00FD65F0"/>
    <w:rsid w:val="00FD778E"/>
    <w:rsid w:val="00FE2470"/>
    <w:rsid w:val="00FE33EE"/>
    <w:rsid w:val="00FE4405"/>
    <w:rsid w:val="00FE474E"/>
    <w:rsid w:val="00FE4DFD"/>
    <w:rsid w:val="00FE5EB7"/>
    <w:rsid w:val="00FE6EFE"/>
    <w:rsid w:val="00FF0CC1"/>
    <w:rsid w:val="00FF3632"/>
    <w:rsid w:val="00FF5D67"/>
    <w:rsid w:val="0AACFC24"/>
    <w:rsid w:val="0F7BAE36"/>
    <w:rsid w:val="11BBE8A2"/>
    <w:rsid w:val="216FB3C1"/>
    <w:rsid w:val="2364D08A"/>
    <w:rsid w:val="24F31247"/>
    <w:rsid w:val="31983249"/>
    <w:rsid w:val="31BB1B36"/>
    <w:rsid w:val="31E7DAE4"/>
    <w:rsid w:val="352F4A31"/>
    <w:rsid w:val="3572BEEA"/>
    <w:rsid w:val="36D2AD72"/>
    <w:rsid w:val="3C36CB8E"/>
    <w:rsid w:val="3E399D66"/>
    <w:rsid w:val="4242626B"/>
    <w:rsid w:val="4B14844F"/>
    <w:rsid w:val="50F64B95"/>
    <w:rsid w:val="51FF750F"/>
    <w:rsid w:val="568EF986"/>
    <w:rsid w:val="58DEB7CE"/>
    <w:rsid w:val="59FD2A5C"/>
    <w:rsid w:val="5A2715F3"/>
    <w:rsid w:val="5C455C28"/>
    <w:rsid w:val="6AC927A3"/>
    <w:rsid w:val="6B08A4ED"/>
    <w:rsid w:val="6CE8BB05"/>
    <w:rsid w:val="739397D7"/>
    <w:rsid w:val="766C9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139A21CD"/>
  <w15:docId w15:val="{B3B41537-772A-4A2C-9055-72E3C5F1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060"/>
    <w:rPr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spacing w:before="60"/>
      <w:jc w:val="center"/>
      <w:outlineLvl w:val="4"/>
    </w:pPr>
    <w:rPr>
      <w:i/>
      <w:iCs/>
      <w:sz w:val="22"/>
      <w:szCs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paragraph" w:customStyle="1" w:styleId="Textedesaisie">
    <w:name w:val="Texte de saisie"/>
    <w:basedOn w:val="Normal"/>
    <w:qFormat/>
    <w:rsid w:val="00740950"/>
    <w:pPr>
      <w:tabs>
        <w:tab w:val="left" w:pos="3686"/>
      </w:tabs>
      <w:spacing w:line="216" w:lineRule="atLeast"/>
    </w:pPr>
    <w:rPr>
      <w:rFonts w:asciiTheme="minorHAnsi" w:hAnsiTheme="minorHAnsi" w:cstheme="minorBidi"/>
      <w:color w:val="4F81BD" w:themeColor="accent1"/>
      <w:sz w:val="18"/>
      <w:szCs w:val="18"/>
      <w:lang w:val="en-US" w:eastAsia="en-US"/>
    </w:rPr>
  </w:style>
  <w:style w:type="paragraph" w:customStyle="1" w:styleId="Tabletext">
    <w:name w:val="Table text"/>
    <w:basedOn w:val="Normal"/>
    <w:qFormat/>
    <w:rsid w:val="00C522D8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Annex">
    <w:name w:val="Annex"/>
    <w:basedOn w:val="Normal"/>
    <w:next w:val="BodyText"/>
    <w:link w:val="AnnexChar"/>
    <w:qFormat/>
    <w:rsid w:val="00C522D8"/>
    <w:pPr>
      <w:numPr>
        <w:numId w:val="39"/>
      </w:numPr>
      <w:spacing w:after="360" w:line="216" w:lineRule="atLeast"/>
    </w:pPr>
    <w:rPr>
      <w:rFonts w:asciiTheme="minorHAnsi" w:eastAsiaTheme="minorHAnsi" w:hAnsiTheme="minorHAnsi" w:cstheme="minorBidi"/>
      <w:b/>
      <w:i/>
      <w:caps/>
      <w:color w:val="407EC9"/>
      <w:sz w:val="28"/>
      <w:szCs w:val="22"/>
      <w:u w:val="single"/>
      <w:lang w:eastAsia="en-US"/>
    </w:rPr>
  </w:style>
  <w:style w:type="character" w:customStyle="1" w:styleId="AnnexChar">
    <w:name w:val="Annex Char"/>
    <w:basedOn w:val="DefaultParagraphFont"/>
    <w:link w:val="Annex"/>
    <w:rsid w:val="00C522D8"/>
    <w:rPr>
      <w:rFonts w:asciiTheme="minorHAnsi" w:eastAsiaTheme="minorHAnsi" w:hAnsiTheme="minorHAnsi" w:cstheme="minorBidi"/>
      <w:b/>
      <w:i/>
      <w:caps/>
      <w:color w:val="407EC9"/>
      <w:sz w:val="28"/>
      <w:szCs w:val="22"/>
      <w:u w:val="single"/>
      <w:lang w:val="en-GB" w:eastAsia="en-US"/>
    </w:rPr>
  </w:style>
  <w:style w:type="paragraph" w:customStyle="1" w:styleId="Tableheading">
    <w:name w:val="Table heading"/>
    <w:basedOn w:val="Normal"/>
    <w:qFormat/>
    <w:rsid w:val="00C522D8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Cs w:val="22"/>
      <w:lang w:val="en-US" w:eastAsia="en-US"/>
    </w:rPr>
  </w:style>
  <w:style w:type="table" w:styleId="GridTable4-Accent1">
    <w:name w:val="Grid Table 4 Accent 1"/>
    <w:basedOn w:val="TableNormal"/>
    <w:uiPriority w:val="49"/>
    <w:rsid w:val="007A3CF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ion">
    <w:name w:val="Revision"/>
    <w:hidden/>
    <w:uiPriority w:val="99"/>
    <w:semiHidden/>
    <w:rsid w:val="00CA6F3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65A66-6894-4881-AB63-84D1D3DCC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A2E687-0992-400E-B9C7-FF39C455D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E00E0-2D54-48AE-918F-FAA34C07415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4AD23EEA-3B34-43D9-910D-D56D3422A33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cp:lastModifiedBy>Jaime Alvarez</cp:lastModifiedBy>
  <cp:revision>18</cp:revision>
  <cp:lastPrinted>2021-10-29T10:34:00Z</cp:lastPrinted>
  <dcterms:created xsi:type="dcterms:W3CDTF">2022-09-27T09:17:00Z</dcterms:created>
  <dcterms:modified xsi:type="dcterms:W3CDTF">2022-09-30T07:39:00Z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